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21"/>
        <w:tblW w:w="9836" w:type="dxa"/>
        <w:tblLayout w:type="fixed"/>
        <w:tblLook w:val="0000" w:firstRow="0" w:lastRow="0" w:firstColumn="0" w:lastColumn="0" w:noHBand="0" w:noVBand="0"/>
      </w:tblPr>
      <w:tblGrid>
        <w:gridCol w:w="4503"/>
        <w:gridCol w:w="1560"/>
        <w:gridCol w:w="3773"/>
      </w:tblGrid>
      <w:tr w:rsidR="00356AD8" w:rsidRPr="00413482" w:rsidTr="00977DBF">
        <w:trPr>
          <w:trHeight w:val="2126"/>
        </w:trPr>
        <w:tc>
          <w:tcPr>
            <w:tcW w:w="4503" w:type="dxa"/>
          </w:tcPr>
          <w:p w:rsidR="00356AD8" w:rsidRPr="00950143" w:rsidRDefault="00356AD8" w:rsidP="007522E3">
            <w:pPr>
              <w:spacing w:after="0" w:line="240" w:lineRule="auto"/>
              <w:ind w:right="-250"/>
              <w:rPr>
                <w:rFonts w:ascii="Arial" w:eastAsia="Times New Roman" w:hAnsi="Arial" w:cs="Arial"/>
                <w:b/>
                <w:bCs/>
              </w:rPr>
            </w:pPr>
            <w:r w:rsidRPr="00950143">
              <w:rPr>
                <w:rFonts w:ascii="Arial" w:eastAsia="Times New Roman" w:hAnsi="Arial" w:cs="Arial"/>
                <w:b/>
                <w:bCs/>
              </w:rPr>
              <w:t>ΕΛΛΗΝ</w:t>
            </w:r>
            <w:r w:rsidR="007522E3" w:rsidRPr="00950143">
              <w:rPr>
                <w:rFonts w:ascii="Arial" w:eastAsia="Times New Roman" w:hAnsi="Arial" w:cs="Arial"/>
                <w:b/>
                <w:bCs/>
              </w:rPr>
              <w:t xml:space="preserve">ΙΚΗ ΔΗΜΟΚΡΑΤΙΑ                  </w:t>
            </w:r>
            <w:r w:rsidRPr="00950143">
              <w:rPr>
                <w:rFonts w:ascii="Arial" w:eastAsia="Times New Roman" w:hAnsi="Arial" w:cs="Arial"/>
                <w:b/>
                <w:bCs/>
              </w:rPr>
              <w:t xml:space="preserve">                 </w:t>
            </w:r>
          </w:p>
          <w:p w:rsidR="00356AD8" w:rsidRPr="00950143" w:rsidRDefault="00356AD8" w:rsidP="00A101FA">
            <w:pPr>
              <w:spacing w:after="0" w:line="240" w:lineRule="auto"/>
              <w:rPr>
                <w:rFonts w:ascii="Arial" w:eastAsia="Times New Roman" w:hAnsi="Arial" w:cs="Arial"/>
                <w:b/>
                <w:bCs/>
              </w:rPr>
            </w:pPr>
            <w:r w:rsidRPr="00950143">
              <w:rPr>
                <w:rFonts w:ascii="Arial" w:eastAsia="Times New Roman" w:hAnsi="Arial" w:cs="Arial"/>
                <w:b/>
                <w:bCs/>
              </w:rPr>
              <w:t xml:space="preserve">ΝΟΜΟΣ ΗΛΕΙΑΣ                    </w:t>
            </w:r>
            <w:r w:rsidRPr="00950143">
              <w:rPr>
                <w:rFonts w:ascii="Arial" w:eastAsia="Times New Roman" w:hAnsi="Arial" w:cs="Arial"/>
              </w:rPr>
              <w:t xml:space="preserve">             </w:t>
            </w:r>
            <w:r w:rsidRPr="00950143">
              <w:rPr>
                <w:rFonts w:ascii="Arial" w:eastAsia="Times New Roman" w:hAnsi="Arial" w:cs="Arial"/>
                <w:b/>
              </w:rPr>
              <w:t>ΔΗΜΟΣ ΗΛΙΔΑΣ</w:t>
            </w:r>
            <w:r w:rsidRPr="00950143">
              <w:rPr>
                <w:rFonts w:ascii="Arial" w:eastAsia="Times New Roman" w:hAnsi="Arial" w:cs="Arial"/>
                <w:b/>
                <w:bCs/>
              </w:rPr>
              <w:t xml:space="preserve"> </w:t>
            </w:r>
          </w:p>
          <w:p w:rsidR="00356AD8" w:rsidRPr="00950143" w:rsidRDefault="00356AD8" w:rsidP="00A101FA">
            <w:pPr>
              <w:spacing w:after="0" w:line="240" w:lineRule="auto"/>
              <w:rPr>
                <w:rFonts w:ascii="Arial" w:eastAsia="Times New Roman" w:hAnsi="Arial" w:cs="Arial"/>
              </w:rPr>
            </w:pPr>
            <w:r w:rsidRPr="00950143">
              <w:rPr>
                <w:rFonts w:ascii="Arial" w:eastAsia="Times New Roman" w:hAnsi="Arial" w:cs="Arial"/>
                <w:b/>
                <w:bCs/>
              </w:rPr>
              <w:t>Δ/ΝΣΗ ΤΕΧΝΙΚΩΝ ΥΠΗΡΕΣΙΩΝ</w:t>
            </w:r>
            <w:r w:rsidRPr="00950143">
              <w:rPr>
                <w:rFonts w:ascii="Arial" w:eastAsia="Times New Roman" w:hAnsi="Arial" w:cs="Arial"/>
              </w:rPr>
              <w:t xml:space="preserve">                             </w:t>
            </w:r>
          </w:p>
          <w:p w:rsidR="00356AD8" w:rsidRPr="00950143" w:rsidRDefault="00356AD8" w:rsidP="00A101FA">
            <w:pPr>
              <w:spacing w:after="0" w:line="240" w:lineRule="auto"/>
              <w:jc w:val="both"/>
              <w:rPr>
                <w:rFonts w:ascii="Arial" w:eastAsia="Times New Roman" w:hAnsi="Arial" w:cs="Arial"/>
                <w:b/>
              </w:rPr>
            </w:pPr>
          </w:p>
          <w:p w:rsidR="00356AD8" w:rsidRPr="00950143" w:rsidRDefault="00356AD8" w:rsidP="00A101FA">
            <w:pPr>
              <w:spacing w:after="0" w:line="240" w:lineRule="auto"/>
              <w:jc w:val="both"/>
              <w:rPr>
                <w:rFonts w:ascii="Arial" w:eastAsia="Times New Roman" w:hAnsi="Arial" w:cs="Arial"/>
                <w:b/>
              </w:rPr>
            </w:pPr>
          </w:p>
        </w:tc>
        <w:tc>
          <w:tcPr>
            <w:tcW w:w="1560" w:type="dxa"/>
          </w:tcPr>
          <w:p w:rsidR="00A101FA" w:rsidRPr="00950143" w:rsidRDefault="007522E3" w:rsidP="007522E3">
            <w:pPr>
              <w:spacing w:line="240" w:lineRule="auto"/>
              <w:ind w:right="-108" w:hanging="185"/>
              <w:rPr>
                <w:rFonts w:ascii="Arial" w:eastAsia="Times New Roman" w:hAnsi="Arial" w:cs="Arial"/>
                <w:b/>
                <w:lang w:eastAsia="el-GR"/>
              </w:rPr>
            </w:pPr>
            <w:r w:rsidRPr="00950143">
              <w:rPr>
                <w:rFonts w:ascii="Arial" w:eastAsia="Times New Roman" w:hAnsi="Arial" w:cs="Arial"/>
                <w:b/>
                <w:lang w:eastAsia="el-GR"/>
              </w:rPr>
              <w:t xml:space="preserve"> ΑΡ.ΜΕΛΕΤΗΣ</w:t>
            </w:r>
            <w:r w:rsidR="00A101FA" w:rsidRPr="00950143">
              <w:rPr>
                <w:rFonts w:ascii="Arial" w:eastAsia="Times New Roman" w:hAnsi="Arial" w:cs="Arial"/>
                <w:b/>
                <w:lang w:eastAsia="el-GR"/>
              </w:rPr>
              <w:t xml:space="preserve">: </w:t>
            </w:r>
          </w:p>
          <w:p w:rsidR="00A101FA" w:rsidRPr="00977DBF" w:rsidRDefault="00595A62" w:rsidP="00595A62">
            <w:pPr>
              <w:spacing w:after="0" w:line="240" w:lineRule="auto"/>
              <w:ind w:right="-108"/>
              <w:rPr>
                <w:rFonts w:ascii="Arial" w:eastAsia="Times New Roman" w:hAnsi="Arial" w:cs="Arial"/>
                <w:b/>
                <w:lang w:eastAsia="el-GR"/>
              </w:rPr>
            </w:pPr>
            <w:r w:rsidRPr="00950143">
              <w:rPr>
                <w:rFonts w:ascii="Arial" w:eastAsia="Times New Roman" w:hAnsi="Arial" w:cs="Arial"/>
                <w:b/>
                <w:lang w:eastAsia="el-GR"/>
              </w:rPr>
              <w:t xml:space="preserve"> </w:t>
            </w:r>
            <w:r w:rsidR="007522E3" w:rsidRPr="00950143">
              <w:rPr>
                <w:rFonts w:ascii="Arial" w:eastAsia="Times New Roman" w:hAnsi="Arial" w:cs="Arial"/>
                <w:b/>
                <w:lang w:eastAsia="el-GR"/>
              </w:rPr>
              <w:t xml:space="preserve">       </w:t>
            </w:r>
            <w:r w:rsidR="00977DBF">
              <w:rPr>
                <w:rFonts w:ascii="Arial" w:eastAsia="Times New Roman" w:hAnsi="Arial" w:cs="Arial"/>
                <w:b/>
                <w:lang w:eastAsia="el-GR"/>
              </w:rPr>
              <w:t>ΕΡΓΟ:</w:t>
            </w:r>
          </w:p>
          <w:p w:rsidR="00B745F2" w:rsidRPr="00950143" w:rsidRDefault="00B745F2" w:rsidP="00B745F2">
            <w:pPr>
              <w:spacing w:after="0" w:line="240" w:lineRule="auto"/>
              <w:rPr>
                <w:rFonts w:ascii="Arial" w:eastAsia="Times New Roman" w:hAnsi="Arial" w:cs="Arial"/>
                <w:b/>
                <w:lang w:eastAsia="el-GR"/>
              </w:rPr>
            </w:pPr>
          </w:p>
          <w:p w:rsidR="00F960B3" w:rsidRPr="00950143" w:rsidRDefault="00F960B3" w:rsidP="00B745F2">
            <w:pPr>
              <w:spacing w:after="0" w:line="240" w:lineRule="auto"/>
              <w:rPr>
                <w:rFonts w:ascii="Arial" w:eastAsia="Times New Roman" w:hAnsi="Arial" w:cs="Arial"/>
                <w:b/>
                <w:lang w:eastAsia="el-GR"/>
              </w:rPr>
            </w:pPr>
          </w:p>
          <w:p w:rsidR="00595A62" w:rsidRPr="00950143" w:rsidRDefault="00595A62" w:rsidP="00A101FA">
            <w:pPr>
              <w:spacing w:after="0" w:line="240" w:lineRule="auto"/>
              <w:ind w:right="-108"/>
              <w:jc w:val="right"/>
              <w:rPr>
                <w:rFonts w:ascii="Arial" w:eastAsia="Times New Roman" w:hAnsi="Arial" w:cs="Arial"/>
                <w:b/>
                <w:lang w:eastAsia="el-GR"/>
              </w:rPr>
            </w:pPr>
          </w:p>
          <w:p w:rsidR="00595A62" w:rsidRPr="00950143" w:rsidRDefault="00595A62" w:rsidP="00A101FA">
            <w:pPr>
              <w:spacing w:after="0" w:line="240" w:lineRule="auto"/>
              <w:ind w:right="-108"/>
              <w:jc w:val="right"/>
              <w:rPr>
                <w:rFonts w:ascii="Arial" w:eastAsia="Times New Roman" w:hAnsi="Arial" w:cs="Arial"/>
                <w:b/>
                <w:lang w:eastAsia="el-GR"/>
              </w:rPr>
            </w:pPr>
          </w:p>
          <w:p w:rsidR="00595A62" w:rsidRPr="00950143" w:rsidRDefault="00595A62" w:rsidP="00A101FA">
            <w:pPr>
              <w:spacing w:after="0" w:line="240" w:lineRule="auto"/>
              <w:ind w:right="-108"/>
              <w:jc w:val="right"/>
              <w:rPr>
                <w:rFonts w:ascii="Arial" w:eastAsia="Times New Roman" w:hAnsi="Arial" w:cs="Arial"/>
                <w:b/>
                <w:lang w:eastAsia="el-GR"/>
              </w:rPr>
            </w:pPr>
          </w:p>
          <w:p w:rsidR="00595A62" w:rsidRPr="00950143" w:rsidRDefault="00595A62" w:rsidP="00A101FA">
            <w:pPr>
              <w:spacing w:after="0" w:line="240" w:lineRule="auto"/>
              <w:ind w:right="-108"/>
              <w:jc w:val="right"/>
              <w:rPr>
                <w:rFonts w:ascii="Arial" w:eastAsia="Times New Roman" w:hAnsi="Arial" w:cs="Arial"/>
                <w:b/>
                <w:lang w:eastAsia="el-GR"/>
              </w:rPr>
            </w:pPr>
          </w:p>
          <w:p w:rsidR="00356AD8" w:rsidRPr="00950143" w:rsidRDefault="00356AD8" w:rsidP="00595A62">
            <w:pPr>
              <w:spacing w:after="0" w:line="240" w:lineRule="auto"/>
              <w:ind w:right="-108"/>
              <w:jc w:val="right"/>
              <w:rPr>
                <w:rFonts w:ascii="Arial" w:eastAsia="Times New Roman" w:hAnsi="Arial" w:cs="Arial"/>
              </w:rPr>
            </w:pPr>
          </w:p>
        </w:tc>
        <w:tc>
          <w:tcPr>
            <w:tcW w:w="3773" w:type="dxa"/>
          </w:tcPr>
          <w:p w:rsidR="00356AD8" w:rsidRPr="00950143" w:rsidRDefault="007522E3" w:rsidP="00A101FA">
            <w:pPr>
              <w:spacing w:after="0" w:line="240" w:lineRule="auto"/>
              <w:rPr>
                <w:rFonts w:ascii="Arial" w:eastAsia="Times New Roman" w:hAnsi="Arial" w:cs="Arial"/>
              </w:rPr>
            </w:pPr>
            <w:r w:rsidRPr="00950143">
              <w:rPr>
                <w:rFonts w:ascii="Arial" w:eastAsia="Times New Roman" w:hAnsi="Arial" w:cs="Arial"/>
                <w:b/>
              </w:rPr>
              <w:t xml:space="preserve">     </w:t>
            </w:r>
            <w:r w:rsidR="00950143" w:rsidRPr="00950143">
              <w:rPr>
                <w:rFonts w:ascii="Arial" w:eastAsia="Times New Roman" w:hAnsi="Arial" w:cs="Arial"/>
              </w:rPr>
              <w:t>40</w:t>
            </w:r>
            <w:r w:rsidR="00595A62" w:rsidRPr="00950143">
              <w:rPr>
                <w:rFonts w:ascii="Arial" w:eastAsia="Times New Roman" w:hAnsi="Arial" w:cs="Arial"/>
              </w:rPr>
              <w:t xml:space="preserve"> </w:t>
            </w:r>
            <w:r w:rsidR="00356AD8" w:rsidRPr="00950143">
              <w:rPr>
                <w:rFonts w:ascii="Arial" w:eastAsia="Times New Roman" w:hAnsi="Arial" w:cs="Arial"/>
              </w:rPr>
              <w:t xml:space="preserve"> /  201</w:t>
            </w:r>
            <w:r w:rsidR="00950143" w:rsidRPr="00950143">
              <w:rPr>
                <w:rFonts w:ascii="Arial" w:eastAsia="Times New Roman" w:hAnsi="Arial" w:cs="Arial"/>
              </w:rPr>
              <w:t>5</w:t>
            </w:r>
          </w:p>
          <w:p w:rsidR="00977DBF" w:rsidRDefault="00977DBF" w:rsidP="00977DBF">
            <w:pPr>
              <w:spacing w:after="0" w:line="240" w:lineRule="auto"/>
              <w:rPr>
                <w:rFonts w:ascii="Arial" w:eastAsia="Times New Roman" w:hAnsi="Arial" w:cs="Arial"/>
                <w:b/>
              </w:rPr>
            </w:pPr>
          </w:p>
          <w:p w:rsidR="00977DBF" w:rsidRPr="00977DBF" w:rsidRDefault="00356AD8" w:rsidP="00977DBF">
            <w:pPr>
              <w:spacing w:after="0" w:line="240" w:lineRule="auto"/>
              <w:ind w:left="-109" w:right="-161"/>
              <w:rPr>
                <w:rFonts w:ascii="Arial" w:eastAsia="Times New Roman" w:hAnsi="Arial" w:cs="Arial"/>
                <w:b/>
                <w:lang w:eastAsia="el-GR"/>
              </w:rPr>
            </w:pPr>
            <w:r w:rsidRPr="00977DBF">
              <w:rPr>
                <w:rFonts w:ascii="Arial" w:eastAsia="Times New Roman" w:hAnsi="Arial" w:cs="Arial"/>
                <w:b/>
              </w:rPr>
              <w:t>«</w:t>
            </w:r>
            <w:r w:rsidR="00B745F2" w:rsidRPr="00977DBF">
              <w:rPr>
                <w:rFonts w:ascii="Arial" w:eastAsia="Times New Roman" w:hAnsi="Arial" w:cs="Arial"/>
                <w:b/>
                <w:lang w:eastAsia="el-GR"/>
              </w:rPr>
              <w:t>ΒΕΛΤΙΩ</w:t>
            </w:r>
            <w:r w:rsidR="007522E3" w:rsidRPr="00977DBF">
              <w:rPr>
                <w:rFonts w:ascii="Arial" w:eastAsia="Times New Roman" w:hAnsi="Arial" w:cs="Arial"/>
                <w:b/>
                <w:lang w:eastAsia="el-GR"/>
              </w:rPr>
              <w:t xml:space="preserve">ΣΗ – ΑΠΟΚΑΤΑΣΤΑΣΗ </w:t>
            </w:r>
            <w:r w:rsidR="00B745F2" w:rsidRPr="00977DBF">
              <w:rPr>
                <w:rFonts w:ascii="Arial" w:eastAsia="Times New Roman" w:hAnsi="Arial" w:cs="Arial"/>
                <w:b/>
                <w:lang w:eastAsia="el-GR"/>
              </w:rPr>
              <w:t>ΤΜΗΜΑΤΩΝ</w:t>
            </w:r>
            <w:r w:rsidR="00950143" w:rsidRPr="00977DBF">
              <w:rPr>
                <w:rFonts w:ascii="Arial" w:eastAsia="Times New Roman" w:hAnsi="Arial" w:cs="Arial"/>
                <w:b/>
                <w:lang w:eastAsia="el-GR"/>
              </w:rPr>
              <w:t xml:space="preserve"> ΟΔΙΚΟΥ ΔΙΚΤΥΟΥ</w:t>
            </w:r>
          </w:p>
          <w:p w:rsidR="00977DBF" w:rsidRDefault="00950143" w:rsidP="00977DBF">
            <w:pPr>
              <w:spacing w:after="0" w:line="240" w:lineRule="auto"/>
              <w:ind w:left="-307" w:right="-161" w:firstLine="142"/>
              <w:rPr>
                <w:rFonts w:ascii="Arial" w:eastAsia="Times New Roman" w:hAnsi="Arial" w:cs="Arial"/>
                <w:b/>
                <w:lang w:eastAsia="el-GR"/>
              </w:rPr>
            </w:pPr>
            <w:r w:rsidRPr="00977DBF">
              <w:rPr>
                <w:rFonts w:ascii="Arial" w:eastAsia="Times New Roman" w:hAnsi="Arial" w:cs="Arial"/>
                <w:b/>
                <w:lang w:eastAsia="el-GR"/>
              </w:rPr>
              <w:t xml:space="preserve"> Τ. Κ.</w:t>
            </w:r>
            <w:r w:rsidR="007522E3" w:rsidRPr="00977DBF">
              <w:rPr>
                <w:rFonts w:ascii="Arial" w:eastAsia="Times New Roman" w:hAnsi="Arial" w:cs="Arial"/>
                <w:b/>
                <w:lang w:eastAsia="el-GR"/>
              </w:rPr>
              <w:t xml:space="preserve"> </w:t>
            </w:r>
            <w:r w:rsidR="00AF7523" w:rsidRPr="00977DBF">
              <w:rPr>
                <w:rFonts w:ascii="Arial" w:eastAsia="Times New Roman" w:hAnsi="Arial" w:cs="Arial"/>
                <w:b/>
                <w:lang w:eastAsia="el-GR"/>
              </w:rPr>
              <w:t>ΠΕΡΙΣΤΕΡΙΟΥ</w:t>
            </w:r>
            <w:r w:rsidR="00977DBF" w:rsidRPr="00977DBF">
              <w:rPr>
                <w:rFonts w:ascii="Arial" w:eastAsia="Times New Roman" w:hAnsi="Arial" w:cs="Arial"/>
                <w:b/>
                <w:lang w:eastAsia="el-GR"/>
              </w:rPr>
              <w:t>-</w:t>
            </w:r>
            <w:r w:rsidR="00226D7B" w:rsidRPr="00977DBF">
              <w:rPr>
                <w:rFonts w:ascii="Arial" w:eastAsia="Times New Roman" w:hAnsi="Arial" w:cs="Arial"/>
                <w:b/>
                <w:lang w:eastAsia="el-GR"/>
              </w:rPr>
              <w:t>ΔΑΦΝΙΩΤΙΣΣΑΣ</w:t>
            </w:r>
          </w:p>
          <w:p w:rsidR="00F960B3" w:rsidRPr="00977DBF" w:rsidRDefault="00AE45D1" w:rsidP="00977DBF">
            <w:pPr>
              <w:spacing w:after="0" w:line="240" w:lineRule="auto"/>
              <w:ind w:left="-307" w:right="-161" w:firstLine="142"/>
              <w:rPr>
                <w:rFonts w:ascii="Arial" w:eastAsia="Times New Roman" w:hAnsi="Arial" w:cs="Arial"/>
                <w:b/>
                <w:lang w:eastAsia="el-GR"/>
              </w:rPr>
            </w:pPr>
            <w:r w:rsidRPr="00977DBF">
              <w:rPr>
                <w:rFonts w:ascii="Arial" w:hAnsi="Arial" w:cs="Arial"/>
                <w:b/>
              </w:rPr>
              <w:t xml:space="preserve"> </w:t>
            </w:r>
            <w:r w:rsidR="001E6EE7" w:rsidRPr="00977DBF">
              <w:rPr>
                <w:rFonts w:ascii="Arial" w:eastAsia="Times New Roman" w:hAnsi="Arial" w:cs="Arial"/>
                <w:b/>
                <w:lang w:eastAsia="el-GR"/>
              </w:rPr>
              <w:t xml:space="preserve"> Δ.Ε. </w:t>
            </w:r>
            <w:r w:rsidR="00AF7523" w:rsidRPr="00977DBF">
              <w:rPr>
                <w:rFonts w:ascii="Arial" w:eastAsia="Times New Roman" w:hAnsi="Arial" w:cs="Arial"/>
                <w:b/>
                <w:lang w:eastAsia="el-GR"/>
              </w:rPr>
              <w:t>ΑΜΑΛΙΑΔ</w:t>
            </w:r>
            <w:r w:rsidR="001E6EE7" w:rsidRPr="00977DBF">
              <w:rPr>
                <w:rFonts w:ascii="Arial" w:eastAsia="Times New Roman" w:hAnsi="Arial" w:cs="Arial"/>
                <w:b/>
                <w:lang w:eastAsia="el-GR"/>
              </w:rPr>
              <w:t>ΑΣ</w:t>
            </w:r>
            <w:r w:rsidR="00356AD8" w:rsidRPr="00977DBF">
              <w:rPr>
                <w:rFonts w:ascii="Arial" w:eastAsia="Times New Roman" w:hAnsi="Arial" w:cs="Arial"/>
                <w:b/>
              </w:rPr>
              <w:t>»</w:t>
            </w:r>
          </w:p>
          <w:p w:rsidR="00A101FA" w:rsidRPr="00950143" w:rsidRDefault="00A101FA" w:rsidP="00595A62">
            <w:pPr>
              <w:spacing w:after="0" w:line="240" w:lineRule="auto"/>
              <w:rPr>
                <w:rFonts w:ascii="Arial" w:eastAsia="Times New Roman" w:hAnsi="Arial" w:cs="Arial"/>
                <w:b/>
                <w:lang w:eastAsia="el-GR"/>
              </w:rPr>
            </w:pPr>
          </w:p>
        </w:tc>
      </w:tr>
    </w:tbl>
    <w:p w:rsidR="007522E3" w:rsidRDefault="007522E3" w:rsidP="00595A62">
      <w:pPr>
        <w:rPr>
          <w:rFonts w:ascii="Arial" w:eastAsia="Times New Roman" w:hAnsi="Arial" w:cs="Arial"/>
          <w:b/>
          <w:sz w:val="24"/>
          <w:szCs w:val="24"/>
          <w:lang w:eastAsia="el-GR"/>
        </w:rPr>
      </w:pPr>
      <w:r>
        <w:rPr>
          <w:rFonts w:ascii="Arial" w:eastAsia="Times New Roman" w:hAnsi="Arial" w:cs="Arial"/>
          <w:b/>
          <w:sz w:val="24"/>
          <w:szCs w:val="24"/>
          <w:lang w:eastAsia="el-GR"/>
        </w:rPr>
        <w:t xml:space="preserve">                                                                                                                                      </w:t>
      </w:r>
    </w:p>
    <w:p w:rsidR="00595A62" w:rsidRPr="00413482" w:rsidRDefault="007522E3" w:rsidP="00595A62">
      <w:pPr>
        <w:rPr>
          <w:rFonts w:ascii="Arial" w:eastAsia="Times New Roman" w:hAnsi="Arial" w:cs="Arial"/>
          <w:b/>
          <w:sz w:val="24"/>
          <w:szCs w:val="24"/>
          <w:lang w:eastAsia="el-GR"/>
        </w:rPr>
      </w:pPr>
      <w:r>
        <w:rPr>
          <w:rFonts w:ascii="Arial" w:eastAsia="Times New Roman" w:hAnsi="Arial" w:cs="Arial"/>
          <w:b/>
          <w:sz w:val="24"/>
          <w:szCs w:val="24"/>
          <w:lang w:eastAsia="el-GR"/>
        </w:rPr>
        <w:t xml:space="preserve">                                                                       </w:t>
      </w:r>
      <w:r w:rsidR="00413482" w:rsidRPr="00413482">
        <w:rPr>
          <w:rFonts w:ascii="Arial" w:eastAsia="Times New Roman" w:hAnsi="Arial" w:cs="Arial"/>
          <w:b/>
          <w:sz w:val="24"/>
          <w:szCs w:val="24"/>
          <w:lang w:eastAsia="el-GR"/>
        </w:rPr>
        <w:t xml:space="preserve">ΠΡΟΥΠΟΛ.: </w:t>
      </w:r>
      <w:r w:rsidR="00950143">
        <w:rPr>
          <w:rFonts w:ascii="Arial" w:hAnsi="Arial" w:cs="Arial"/>
          <w:b/>
        </w:rPr>
        <w:t>4</w:t>
      </w:r>
      <w:r w:rsidR="00950143" w:rsidRPr="00FB26DD">
        <w:rPr>
          <w:rFonts w:ascii="Arial" w:hAnsi="Arial" w:cs="Arial"/>
          <w:b/>
        </w:rPr>
        <w:t>70</w:t>
      </w:r>
      <w:r w:rsidR="00950143">
        <w:rPr>
          <w:rFonts w:ascii="Arial" w:hAnsi="Arial" w:cs="Arial"/>
          <w:b/>
        </w:rPr>
        <w:t>.</w:t>
      </w:r>
      <w:r w:rsidR="00950143" w:rsidRPr="00FB26DD">
        <w:rPr>
          <w:rFonts w:ascii="Arial" w:hAnsi="Arial" w:cs="Arial"/>
          <w:b/>
        </w:rPr>
        <w:t>00</w:t>
      </w:r>
      <w:r w:rsidR="00950143" w:rsidRPr="00ED4A00">
        <w:rPr>
          <w:rFonts w:ascii="Arial" w:hAnsi="Arial" w:cs="Arial"/>
          <w:b/>
        </w:rPr>
        <w:t xml:space="preserve">0,00 </w:t>
      </w:r>
      <w:r w:rsidR="00595A62" w:rsidRPr="007522E3">
        <w:rPr>
          <w:rFonts w:ascii="Arial" w:eastAsia="Times New Roman" w:hAnsi="Arial" w:cs="Arial"/>
          <w:sz w:val="24"/>
          <w:szCs w:val="24"/>
          <w:lang w:eastAsia="el-GR"/>
        </w:rPr>
        <w:t>€   ΜΕ Φ.Π.Α</w:t>
      </w:r>
      <w:r w:rsidR="00595A62" w:rsidRPr="00413482">
        <w:rPr>
          <w:rFonts w:ascii="Arial" w:eastAsia="Times New Roman" w:hAnsi="Arial" w:cs="Arial"/>
          <w:b/>
          <w:sz w:val="24"/>
          <w:szCs w:val="24"/>
          <w:lang w:eastAsia="el-GR"/>
        </w:rPr>
        <w:t xml:space="preserve">  </w:t>
      </w:r>
    </w:p>
    <w:p w:rsidR="004E7F31" w:rsidRPr="00413482" w:rsidRDefault="004E7F31" w:rsidP="004E7F31">
      <w:pPr>
        <w:spacing w:after="0" w:line="240" w:lineRule="auto"/>
        <w:rPr>
          <w:rFonts w:ascii="Arial" w:eastAsia="Times New Roman" w:hAnsi="Arial" w:cs="Arial"/>
          <w:sz w:val="24"/>
          <w:szCs w:val="24"/>
        </w:rPr>
      </w:pPr>
    </w:p>
    <w:p w:rsidR="004E7F31" w:rsidRPr="00413482" w:rsidRDefault="004E7F31" w:rsidP="004E7F31">
      <w:pPr>
        <w:spacing w:after="0" w:line="360" w:lineRule="auto"/>
        <w:ind w:left="284"/>
        <w:jc w:val="center"/>
        <w:rPr>
          <w:rFonts w:ascii="Arial" w:eastAsia="Times New Roman" w:hAnsi="Arial" w:cs="Arial"/>
          <w:b/>
          <w:sz w:val="24"/>
          <w:szCs w:val="24"/>
          <w:u w:val="single"/>
        </w:rPr>
      </w:pPr>
      <w:r w:rsidRPr="00413482">
        <w:rPr>
          <w:rFonts w:ascii="Arial" w:eastAsia="Times New Roman" w:hAnsi="Arial" w:cs="Arial"/>
          <w:b/>
          <w:sz w:val="24"/>
          <w:szCs w:val="24"/>
          <w:u w:val="single"/>
        </w:rPr>
        <w:t>Τ Ι Μ Ο Λ Ο Γ Ι Ο    Μ Ε Λ Ε Τ Η Σ</w:t>
      </w:r>
    </w:p>
    <w:p w:rsidR="004E7F31" w:rsidRPr="00413482" w:rsidRDefault="004E7F31" w:rsidP="004E7F31">
      <w:pPr>
        <w:spacing w:after="0" w:line="240" w:lineRule="auto"/>
        <w:ind w:left="284"/>
        <w:jc w:val="center"/>
        <w:rPr>
          <w:rFonts w:ascii="Arial" w:eastAsia="Times New Roman" w:hAnsi="Arial" w:cs="Arial"/>
          <w:b/>
          <w:sz w:val="24"/>
          <w:szCs w:val="24"/>
        </w:rPr>
      </w:pPr>
    </w:p>
    <w:p w:rsidR="004E7F31" w:rsidRPr="00413482" w:rsidRDefault="004E7F31" w:rsidP="004E7F31">
      <w:pPr>
        <w:keepNext/>
        <w:overflowPunct w:val="0"/>
        <w:autoSpaceDE w:val="0"/>
        <w:autoSpaceDN w:val="0"/>
        <w:adjustRightInd w:val="0"/>
        <w:spacing w:after="0" w:line="240" w:lineRule="auto"/>
        <w:ind w:left="284" w:hanging="284"/>
        <w:textAlignment w:val="baseline"/>
        <w:outlineLvl w:val="0"/>
        <w:rPr>
          <w:rFonts w:ascii="Arial" w:eastAsia="Times New Roman" w:hAnsi="Arial" w:cs="Arial"/>
          <w:b/>
          <w:kern w:val="28"/>
          <w:sz w:val="24"/>
          <w:szCs w:val="24"/>
        </w:rPr>
      </w:pPr>
      <w:r w:rsidRPr="00413482">
        <w:rPr>
          <w:rFonts w:ascii="Arial" w:eastAsia="Times New Roman" w:hAnsi="Arial" w:cs="Arial"/>
          <w:b/>
          <w:kern w:val="28"/>
          <w:sz w:val="24"/>
          <w:szCs w:val="24"/>
        </w:rPr>
        <w:t>1.</w:t>
      </w:r>
      <w:r w:rsidRPr="00413482">
        <w:rPr>
          <w:rFonts w:ascii="Arial" w:eastAsia="Times New Roman" w:hAnsi="Arial" w:cs="Arial"/>
          <w:b/>
          <w:kern w:val="28"/>
          <w:sz w:val="24"/>
          <w:szCs w:val="24"/>
        </w:rPr>
        <w:tab/>
        <w:t>ΓΕΝΙΚΟΙ ΟΡΟΙ</w:t>
      </w:r>
    </w:p>
    <w:p w:rsidR="004E7F31" w:rsidRPr="00413482"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E7F31" w:rsidRPr="00413482"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Το παρόν τιμολόγιο αποτελεί απόσπασμα του Περιγραφικού Τιμολογίου Έργων </w:t>
      </w:r>
      <w:proofErr w:type="spellStart"/>
      <w:r w:rsidRPr="00413482">
        <w:rPr>
          <w:rFonts w:ascii="Arial" w:eastAsia="Times New Roman" w:hAnsi="Arial" w:cs="Arial"/>
          <w:spacing w:val="-3"/>
          <w:sz w:val="24"/>
          <w:szCs w:val="24"/>
        </w:rPr>
        <w:t>Οδοποιϊας</w:t>
      </w:r>
      <w:proofErr w:type="spellEnd"/>
      <w:r w:rsidRPr="00413482">
        <w:rPr>
          <w:rFonts w:ascii="Arial" w:eastAsia="Times New Roman" w:hAnsi="Arial" w:cs="Arial"/>
          <w:spacing w:val="-3"/>
          <w:sz w:val="24"/>
          <w:szCs w:val="24"/>
        </w:rPr>
        <w:t xml:space="preserve"> που εγκρίθηκε με την </w:t>
      </w:r>
      <w:proofErr w:type="spellStart"/>
      <w:r w:rsidRPr="00413482">
        <w:rPr>
          <w:rFonts w:ascii="Arial" w:eastAsia="Times New Roman" w:hAnsi="Arial" w:cs="Arial"/>
          <w:spacing w:val="-3"/>
          <w:sz w:val="24"/>
          <w:szCs w:val="24"/>
        </w:rPr>
        <w:t>υπ΄</w:t>
      </w:r>
      <w:proofErr w:type="spellEnd"/>
      <w:r w:rsidRPr="00413482">
        <w:rPr>
          <w:rFonts w:ascii="Arial" w:eastAsia="Times New Roman" w:hAnsi="Arial" w:cs="Arial"/>
          <w:spacing w:val="-3"/>
          <w:sz w:val="24"/>
          <w:szCs w:val="24"/>
        </w:rPr>
        <w:t xml:space="preserve"> αρ. πρωτ. Δ11γ/0/9/7/7-2-2013 απόφαση Υπουργού Ανάπτυξης, Ανταγωνιστικότητας, Υποδομών Μεταφορών και Δικτύων (ΦΕΚ 363/Β/19-2-2013) και τροποποιήθηκε με το </w:t>
      </w:r>
      <w:proofErr w:type="spellStart"/>
      <w:r w:rsidRPr="00413482">
        <w:rPr>
          <w:rFonts w:ascii="Arial" w:eastAsia="Times New Roman" w:hAnsi="Arial" w:cs="Arial"/>
          <w:spacing w:val="-3"/>
          <w:sz w:val="24"/>
          <w:szCs w:val="24"/>
        </w:rPr>
        <w:t>υπ΄</w:t>
      </w:r>
      <w:proofErr w:type="spellEnd"/>
      <w:r w:rsidRPr="00413482">
        <w:rPr>
          <w:rFonts w:ascii="Arial" w:eastAsia="Times New Roman" w:hAnsi="Arial" w:cs="Arial"/>
          <w:spacing w:val="-3"/>
          <w:sz w:val="24"/>
          <w:szCs w:val="24"/>
        </w:rPr>
        <w:t xml:space="preserve"> αρ. πρωτ. Δ11γ/0/9/15/5-3-2013 έγγραφο Γ.Γ. Υπουργείου ΑΝ.ΑΝ.Υ.ΜΕ.ΔΙ και του οποίου οι γενικοί όροι και οι αναλυτικές περιγραφές των άρθρων (που παρακάτω αναφέρονται συνοπτικά) έχουν συμβατική ισχύ για την εργολαβία που θα εκτελεσθεί με την παρούσα μελέτη.</w:t>
      </w:r>
    </w:p>
    <w:p w:rsidR="004E7F31" w:rsidRPr="00413482"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roofErr w:type="spellStart"/>
      <w:r w:rsidRPr="00413482">
        <w:rPr>
          <w:rFonts w:ascii="Arial" w:eastAsia="Times New Roman" w:hAnsi="Arial" w:cs="Arial"/>
          <w:spacing w:val="-3"/>
          <w:sz w:val="24"/>
          <w:szCs w:val="24"/>
        </w:rPr>
        <w:t>Aντικείμενο</w:t>
      </w:r>
      <w:proofErr w:type="spellEnd"/>
      <w:r w:rsidRPr="00413482">
        <w:rPr>
          <w:rFonts w:ascii="Arial" w:eastAsia="Times New Roman" w:hAnsi="Arial" w:cs="Arial"/>
          <w:spacing w:val="-3"/>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όπως προδιαγράφεται στα λοιπά Τεύχη Δημοπράτησης που ορίζονται στη Διακήρυξη.</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w:t>
      </w:r>
      <w:r w:rsidRPr="00413482">
        <w:rPr>
          <w:rFonts w:ascii="Arial" w:eastAsia="Times New Roman" w:hAnsi="Arial" w:cs="Arial"/>
          <w:spacing w:val="-3"/>
          <w:sz w:val="24"/>
          <w:szCs w:val="24"/>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413482">
        <w:rPr>
          <w:rFonts w:ascii="Arial" w:eastAsia="Times New Roman" w:hAnsi="Arial" w:cs="Arial"/>
          <w:spacing w:val="-3"/>
          <w:sz w:val="24"/>
          <w:szCs w:val="24"/>
        </w:rPr>
        <w:t>μή</w:t>
      </w:r>
      <w:proofErr w:type="spellEnd"/>
      <w:r w:rsidRPr="00413482">
        <w:rPr>
          <w:rFonts w:ascii="Arial" w:eastAsia="Times New Roman" w:hAnsi="Arial" w:cs="Arial"/>
          <w:spacing w:val="-3"/>
          <w:sz w:val="24"/>
          <w:szCs w:val="24"/>
        </w:rPr>
        <w:t xml:space="preserve"> μηχανικών μέσων, εκτός αν άλλως ορίζεται στα άρθρα του παρόντος.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Σύμφωνα με τα παραπάνω, στις τιμές μονάδος του παρόντος Τιμολογίου, ενδεικτικά και όχι περιοριστικά περιλαμβάνονται τα κάτωθι:</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w:t>
      </w:r>
      <w:r w:rsidRPr="00413482">
        <w:rPr>
          <w:rFonts w:ascii="Arial" w:eastAsia="Times New Roman" w:hAnsi="Arial" w:cs="Arial"/>
          <w:spacing w:val="-3"/>
          <w:sz w:val="24"/>
          <w:szCs w:val="24"/>
        </w:rPr>
        <w:tab/>
        <w:t xml:space="preserve">Κάθε είδους επιβάρυνση των </w:t>
      </w:r>
      <w:proofErr w:type="spellStart"/>
      <w:r w:rsidRPr="00413482">
        <w:rPr>
          <w:rFonts w:ascii="Arial" w:eastAsia="Times New Roman" w:hAnsi="Arial" w:cs="Arial"/>
          <w:spacing w:val="-3"/>
          <w:sz w:val="24"/>
          <w:szCs w:val="24"/>
        </w:rPr>
        <w:t>ενσωματουμένων</w:t>
      </w:r>
      <w:proofErr w:type="spellEnd"/>
      <w:r w:rsidRPr="00413482">
        <w:rPr>
          <w:rFonts w:ascii="Arial" w:eastAsia="Times New Roman" w:hAnsi="Arial" w:cs="Arial"/>
          <w:spacing w:val="-3"/>
          <w:sz w:val="24"/>
          <w:szCs w:val="24"/>
        </w:rPr>
        <w:t xml:space="preserve"> υλικών από φόρους, τέλη, δασμούς, έξοδα εκτελωνισμού, ειδικούς φόρους κλπ πλην του Φ.Π.Α. Ο </w:t>
      </w:r>
      <w:r w:rsidRPr="00413482">
        <w:rPr>
          <w:rFonts w:ascii="Arial" w:eastAsia="Times New Roman" w:hAnsi="Arial" w:cs="Arial"/>
          <w:spacing w:val="-3"/>
          <w:sz w:val="24"/>
          <w:szCs w:val="24"/>
        </w:rPr>
        <w:lastRenderedPageBreak/>
        <w:t xml:space="preserve">Ανάδοχος δεν απαλλάσσεται από τα τέλη διοδίων των κάθε είδους μεταφορικών του μέσων.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w:t>
      </w:r>
      <w:r w:rsidRPr="00413482">
        <w:rPr>
          <w:rFonts w:ascii="Arial" w:eastAsia="Times New Roman" w:hAnsi="Arial" w:cs="Arial"/>
          <w:spacing w:val="-3"/>
          <w:sz w:val="24"/>
          <w:szCs w:val="24"/>
        </w:rPr>
        <w:tab/>
        <w:t xml:space="preserve">Οι δαπάνες προμηθείας των πάσης φύσεως, </w:t>
      </w:r>
      <w:proofErr w:type="spellStart"/>
      <w:r w:rsidRPr="00413482">
        <w:rPr>
          <w:rFonts w:ascii="Arial" w:eastAsia="Times New Roman" w:hAnsi="Arial" w:cs="Arial"/>
          <w:spacing w:val="-3"/>
          <w:sz w:val="24"/>
          <w:szCs w:val="24"/>
        </w:rPr>
        <w:t>ενσωματουμένων</w:t>
      </w:r>
      <w:proofErr w:type="spellEnd"/>
      <w:r w:rsidRPr="00413482">
        <w:rPr>
          <w:rFonts w:ascii="Arial" w:eastAsia="Times New Roman" w:hAnsi="Arial" w:cs="Arial"/>
          <w:spacing w:val="-3"/>
          <w:sz w:val="24"/>
          <w:szCs w:val="24"/>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413482">
        <w:rPr>
          <w:rFonts w:ascii="Arial" w:eastAsia="Times New Roman" w:hAnsi="Arial" w:cs="Arial"/>
          <w:spacing w:val="-3"/>
          <w:sz w:val="24"/>
          <w:szCs w:val="24"/>
        </w:rPr>
        <w:t>σταλίες</w:t>
      </w:r>
      <w:proofErr w:type="spellEnd"/>
      <w:r w:rsidRPr="00413482">
        <w:rPr>
          <w:rFonts w:ascii="Arial" w:eastAsia="Times New Roman" w:hAnsi="Arial" w:cs="Arial"/>
          <w:spacing w:val="-3"/>
          <w:sz w:val="24"/>
          <w:szCs w:val="24"/>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t xml:space="preserve">Ομοίως οι δαπάνες για την φορτοεκφόρτωση και μεταφορά (με την </w:t>
      </w:r>
      <w:proofErr w:type="spellStart"/>
      <w:r w:rsidRPr="00413482">
        <w:rPr>
          <w:rFonts w:ascii="Arial" w:eastAsia="Times New Roman" w:hAnsi="Arial" w:cs="Arial"/>
          <w:spacing w:val="-3"/>
          <w:sz w:val="24"/>
          <w:szCs w:val="24"/>
        </w:rPr>
        <w:t>σταλία</w:t>
      </w:r>
      <w:proofErr w:type="spellEnd"/>
      <w:r w:rsidRPr="00413482">
        <w:rPr>
          <w:rFonts w:ascii="Arial" w:eastAsia="Times New Roman" w:hAnsi="Arial" w:cs="Arial"/>
          <w:spacing w:val="-3"/>
          <w:sz w:val="24"/>
          <w:szCs w:val="24"/>
        </w:rPr>
        <w:t xml:space="preserve"> μεταφορικών μέσων) των πλεοναζόντων ή/και ακατάλληλων προϊόντων εκσκαφών και </w:t>
      </w:r>
      <w:proofErr w:type="spellStart"/>
      <w:r w:rsidRPr="00413482">
        <w:rPr>
          <w:rFonts w:ascii="Arial" w:eastAsia="Times New Roman" w:hAnsi="Arial" w:cs="Arial"/>
          <w:spacing w:val="-3"/>
          <w:sz w:val="24"/>
          <w:szCs w:val="24"/>
        </w:rPr>
        <w:t>λοιπων</w:t>
      </w:r>
      <w:proofErr w:type="spellEnd"/>
      <w:r w:rsidRPr="00413482">
        <w:rPr>
          <w:rFonts w:ascii="Arial" w:eastAsia="Times New Roman" w:hAnsi="Arial" w:cs="Arial"/>
          <w:spacing w:val="-3"/>
          <w:sz w:val="24"/>
          <w:szCs w:val="24"/>
        </w:rPr>
        <w:t xml:space="preserve"> υλικών, σε κατάλληλους χώρους απόρριψης, λαμβανομένων υπόψη των ισχυόντων Περιβαλλοντικών </w:t>
      </w:r>
      <w:proofErr w:type="spellStart"/>
      <w:r w:rsidRPr="00413482">
        <w:rPr>
          <w:rFonts w:ascii="Arial" w:eastAsia="Times New Roman" w:hAnsi="Arial" w:cs="Arial"/>
          <w:spacing w:val="-3"/>
          <w:sz w:val="24"/>
          <w:szCs w:val="24"/>
        </w:rPr>
        <w:t>Ορων</w:t>
      </w:r>
      <w:proofErr w:type="spellEnd"/>
      <w:r w:rsidRPr="00413482">
        <w:rPr>
          <w:rFonts w:ascii="Arial" w:eastAsia="Times New Roman" w:hAnsi="Arial" w:cs="Arial"/>
          <w:spacing w:val="-3"/>
          <w:sz w:val="24"/>
          <w:szCs w:val="24"/>
        </w:rPr>
        <w:t>, σύμφωνα με την Ε.Σ.Υ. και τους λοιπούς όρους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1.3</w:t>
      </w:r>
      <w:r w:rsidRPr="00413482">
        <w:rPr>
          <w:rFonts w:ascii="Arial" w:eastAsia="Times New Roman" w:hAnsi="Arial" w:cs="Arial"/>
          <w:spacing w:val="-3"/>
          <w:sz w:val="24"/>
          <w:szCs w:val="24"/>
        </w:rPr>
        <w:tab/>
        <w:t xml:space="preserve">Οι δαπάνες μισθών, ημερομισθίων, υπερωριών, </w:t>
      </w:r>
      <w:proofErr w:type="spellStart"/>
      <w:r w:rsidRPr="00413482">
        <w:rPr>
          <w:rFonts w:ascii="Arial" w:eastAsia="Times New Roman" w:hAnsi="Arial" w:cs="Arial"/>
          <w:spacing w:val="-3"/>
          <w:sz w:val="24"/>
          <w:szCs w:val="24"/>
        </w:rPr>
        <w:t>υπερεργασιών</w:t>
      </w:r>
      <w:proofErr w:type="spellEnd"/>
      <w:r w:rsidRPr="00413482">
        <w:rPr>
          <w:rFonts w:ascii="Arial" w:eastAsia="Times New Roman" w:hAnsi="Arial" w:cs="Arial"/>
          <w:spacing w:val="-3"/>
          <w:sz w:val="24"/>
          <w:szCs w:val="24"/>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413482">
        <w:rPr>
          <w:rFonts w:ascii="Arial" w:eastAsia="Times New Roman" w:hAnsi="Arial" w:cs="Arial"/>
          <w:spacing w:val="-3"/>
          <w:sz w:val="24"/>
          <w:szCs w:val="24"/>
        </w:rPr>
        <w:t>εξαιρεσίμων</w:t>
      </w:r>
      <w:proofErr w:type="spellEnd"/>
      <w:r w:rsidRPr="00413482">
        <w:rPr>
          <w:rFonts w:ascii="Arial" w:eastAsia="Times New Roman" w:hAnsi="Arial" w:cs="Arial"/>
          <w:spacing w:val="-3"/>
          <w:sz w:val="24"/>
          <w:szCs w:val="24"/>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413482">
        <w:rPr>
          <w:rFonts w:ascii="Arial" w:eastAsia="Times New Roman" w:hAnsi="Arial" w:cs="Arial"/>
          <w:spacing w:val="-3"/>
          <w:sz w:val="24"/>
          <w:szCs w:val="24"/>
        </w:rPr>
        <w:t>εργοταξιακών</w:t>
      </w:r>
      <w:proofErr w:type="spellEnd"/>
      <w:r w:rsidRPr="00413482">
        <w:rPr>
          <w:rFonts w:ascii="Arial" w:eastAsia="Times New Roman" w:hAnsi="Arial" w:cs="Arial"/>
          <w:spacing w:val="-3"/>
          <w:sz w:val="24"/>
          <w:szCs w:val="24"/>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1.4</w:t>
      </w:r>
      <w:r w:rsidRPr="00413482">
        <w:rPr>
          <w:rFonts w:ascii="Arial" w:eastAsia="Times New Roman" w:hAnsi="Arial" w:cs="Arial"/>
          <w:spacing w:val="-3"/>
          <w:sz w:val="24"/>
          <w:szCs w:val="24"/>
        </w:rPr>
        <w:tab/>
        <w:t xml:space="preserve">Οι δαπάνες εξασφάλισης </w:t>
      </w:r>
      <w:proofErr w:type="spellStart"/>
      <w:r w:rsidRPr="00413482">
        <w:rPr>
          <w:rFonts w:ascii="Arial" w:eastAsia="Times New Roman" w:hAnsi="Arial" w:cs="Arial"/>
          <w:spacing w:val="-3"/>
          <w:sz w:val="24"/>
          <w:szCs w:val="24"/>
        </w:rPr>
        <w:t>εργοταξιακών</w:t>
      </w:r>
      <w:proofErr w:type="spellEnd"/>
      <w:r w:rsidRPr="00413482">
        <w:rPr>
          <w:rFonts w:ascii="Arial" w:eastAsia="Times New Roman" w:hAnsi="Arial" w:cs="Arial"/>
          <w:spacing w:val="-3"/>
          <w:sz w:val="24"/>
          <w:szCs w:val="24"/>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413482">
        <w:rPr>
          <w:rFonts w:ascii="Arial" w:eastAsia="Times New Roman" w:hAnsi="Arial" w:cs="Arial"/>
          <w:spacing w:val="-3"/>
          <w:sz w:val="24"/>
          <w:szCs w:val="24"/>
        </w:rPr>
        <w:t>εργοταξιακών</w:t>
      </w:r>
      <w:proofErr w:type="spellEnd"/>
      <w:r w:rsidRPr="00413482">
        <w:rPr>
          <w:rFonts w:ascii="Arial" w:eastAsia="Times New Roman" w:hAnsi="Arial" w:cs="Arial"/>
          <w:spacing w:val="-3"/>
          <w:sz w:val="24"/>
          <w:szCs w:val="24"/>
        </w:rPr>
        <w:t xml:space="preserve"> εγκαταστάσεων, καθώς και λοιπών απαιτουμένων ευκολιών, σύμφωνα με τους όρους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1.5</w:t>
      </w:r>
      <w:r w:rsidRPr="00413482">
        <w:rPr>
          <w:rFonts w:ascii="Arial" w:eastAsia="Times New Roman" w:hAnsi="Arial" w:cs="Arial"/>
          <w:spacing w:val="-3"/>
          <w:sz w:val="24"/>
          <w:szCs w:val="24"/>
        </w:rPr>
        <w:tab/>
        <w:t xml:space="preserve">Οι δαπάνες λειτουργίας όλων των </w:t>
      </w:r>
      <w:proofErr w:type="spellStart"/>
      <w:r w:rsidRPr="00413482">
        <w:rPr>
          <w:rFonts w:ascii="Arial" w:eastAsia="Times New Roman" w:hAnsi="Arial" w:cs="Arial"/>
          <w:spacing w:val="-3"/>
          <w:sz w:val="24"/>
          <w:szCs w:val="24"/>
        </w:rPr>
        <w:t>εργοταξιακών</w:t>
      </w:r>
      <w:proofErr w:type="spellEnd"/>
      <w:r w:rsidRPr="00413482">
        <w:rPr>
          <w:rFonts w:ascii="Arial" w:eastAsia="Times New Roman" w:hAnsi="Arial" w:cs="Arial"/>
          <w:spacing w:val="-3"/>
          <w:sz w:val="24"/>
          <w:szCs w:val="24"/>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413482">
        <w:rPr>
          <w:rFonts w:ascii="Arial" w:eastAsia="Times New Roman" w:hAnsi="Arial" w:cs="Arial"/>
          <w:spacing w:val="-3"/>
          <w:sz w:val="24"/>
          <w:szCs w:val="24"/>
        </w:rPr>
        <w:t>Ορους</w:t>
      </w:r>
      <w:proofErr w:type="spellEnd"/>
      <w:r w:rsidRPr="00413482">
        <w:rPr>
          <w:rFonts w:ascii="Arial" w:eastAsia="Times New Roman" w:hAnsi="Arial" w:cs="Arial"/>
          <w:spacing w:val="-3"/>
          <w:sz w:val="24"/>
          <w:szCs w:val="24"/>
        </w:rPr>
        <w:t>.</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1.6</w:t>
      </w:r>
      <w:r w:rsidRPr="00413482">
        <w:rPr>
          <w:rFonts w:ascii="Arial" w:eastAsia="Times New Roman" w:hAnsi="Arial" w:cs="Arial"/>
          <w:spacing w:val="-3"/>
          <w:sz w:val="24"/>
          <w:szCs w:val="24"/>
        </w:rPr>
        <w:tab/>
        <w:t xml:space="preserve">Οι κάθε είδους δαπάνες για την εγκατάσταση, εξοπλισμό και λειτουργία </w:t>
      </w:r>
      <w:proofErr w:type="spellStart"/>
      <w:r w:rsidRPr="00413482">
        <w:rPr>
          <w:rFonts w:ascii="Arial" w:eastAsia="Times New Roman" w:hAnsi="Arial" w:cs="Arial"/>
          <w:spacing w:val="-3"/>
          <w:sz w:val="24"/>
          <w:szCs w:val="24"/>
        </w:rPr>
        <w:t>εργοταξιακού</w:t>
      </w:r>
      <w:proofErr w:type="spellEnd"/>
      <w:r w:rsidRPr="00413482">
        <w:rPr>
          <w:rFonts w:ascii="Arial" w:eastAsia="Times New Roman" w:hAnsi="Arial" w:cs="Arial"/>
          <w:spacing w:val="-3"/>
          <w:sz w:val="24"/>
          <w:szCs w:val="24"/>
        </w:rPr>
        <w:t xml:space="preserve"> εργαστηρίου, εάν προβλέπεται, την λήψη και μεταφορά των δοκιμίων και την εκτέλεση ελέγχων και δοκιμών, είτε στο </w:t>
      </w:r>
      <w:proofErr w:type="spellStart"/>
      <w:r w:rsidRPr="00413482">
        <w:rPr>
          <w:rFonts w:ascii="Arial" w:eastAsia="Times New Roman" w:hAnsi="Arial" w:cs="Arial"/>
          <w:spacing w:val="-3"/>
          <w:sz w:val="24"/>
          <w:szCs w:val="24"/>
        </w:rPr>
        <w:t>εργοταξιακό</w:t>
      </w:r>
      <w:proofErr w:type="spellEnd"/>
      <w:r w:rsidRPr="00413482">
        <w:rPr>
          <w:rFonts w:ascii="Arial" w:eastAsia="Times New Roman" w:hAnsi="Arial" w:cs="Arial"/>
          <w:spacing w:val="-3"/>
          <w:sz w:val="24"/>
          <w:szCs w:val="24"/>
        </w:rPr>
        <w:t xml:space="preserve"> εργαστήριο ή σε κρατικό ή σε ιδιωτικό της εγκρίσεως της Υπηρεσίας, σύμφωνα με τους όρους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1.7</w:t>
      </w:r>
      <w:r w:rsidRPr="00413482">
        <w:rPr>
          <w:rFonts w:ascii="Arial" w:eastAsia="Times New Roman" w:hAnsi="Arial" w:cs="Arial"/>
          <w:spacing w:val="-3"/>
          <w:sz w:val="24"/>
          <w:szCs w:val="24"/>
        </w:rPr>
        <w:tab/>
        <w:t xml:space="preserve">Οι δαπάνες εγκατάστασης και λειτουργίας μονάδων παραγωγής </w:t>
      </w:r>
      <w:proofErr w:type="spellStart"/>
      <w:r w:rsidRPr="00413482">
        <w:rPr>
          <w:rFonts w:ascii="Arial" w:eastAsia="Times New Roman" w:hAnsi="Arial" w:cs="Arial"/>
          <w:spacing w:val="-3"/>
          <w:sz w:val="24"/>
          <w:szCs w:val="24"/>
        </w:rPr>
        <w:t>προκατα</w:t>
      </w:r>
      <w:proofErr w:type="spellEnd"/>
      <w:r w:rsidRPr="00413482">
        <w:rPr>
          <w:rFonts w:ascii="Arial" w:eastAsia="Times New Roman" w:hAnsi="Arial" w:cs="Arial"/>
          <w:spacing w:val="-3"/>
          <w:sz w:val="24"/>
          <w:szCs w:val="24"/>
        </w:rPr>
        <w:t xml:space="preserve">-σκευασμένων στοιχείων, εφ’ όσον προβλέπονται από τους όρους δημοπράτησης, </w:t>
      </w:r>
      <w:proofErr w:type="spellStart"/>
      <w:r w:rsidRPr="00413482">
        <w:rPr>
          <w:rFonts w:ascii="Arial" w:eastAsia="Times New Roman" w:hAnsi="Arial" w:cs="Arial"/>
          <w:spacing w:val="-3"/>
          <w:sz w:val="24"/>
          <w:szCs w:val="24"/>
        </w:rPr>
        <w:t>συγκροτήματων</w:t>
      </w:r>
      <w:proofErr w:type="spellEnd"/>
      <w:r w:rsidRPr="00413482">
        <w:rPr>
          <w:rFonts w:ascii="Arial" w:eastAsia="Times New Roman" w:hAnsi="Arial" w:cs="Arial"/>
          <w:spacing w:val="-3"/>
          <w:sz w:val="24"/>
          <w:szCs w:val="24"/>
        </w:rPr>
        <w:t xml:space="preserve"> παραγωγής θραυστών υλικών (</w:t>
      </w:r>
      <w:proofErr w:type="spellStart"/>
      <w:r w:rsidRPr="00413482">
        <w:rPr>
          <w:rFonts w:ascii="Arial" w:eastAsia="Times New Roman" w:hAnsi="Arial" w:cs="Arial"/>
          <w:spacing w:val="-3"/>
          <w:sz w:val="24"/>
          <w:szCs w:val="24"/>
        </w:rPr>
        <w:t>σπαστηρο</w:t>
      </w:r>
      <w:proofErr w:type="spellEnd"/>
      <w:r w:rsidRPr="00413482">
        <w:rPr>
          <w:rFonts w:ascii="Arial" w:eastAsia="Times New Roman" w:hAnsi="Arial" w:cs="Arial"/>
          <w:spacing w:val="-3"/>
          <w:sz w:val="24"/>
          <w:szCs w:val="24"/>
        </w:rPr>
        <w:t xml:space="preserve">-τριβείο), σκυροδέματος, </w:t>
      </w:r>
      <w:proofErr w:type="spellStart"/>
      <w:r w:rsidRPr="00413482">
        <w:rPr>
          <w:rFonts w:ascii="Arial" w:eastAsia="Times New Roman" w:hAnsi="Arial" w:cs="Arial"/>
          <w:spacing w:val="-3"/>
          <w:sz w:val="24"/>
          <w:szCs w:val="24"/>
        </w:rPr>
        <w:t>ασφαλτομιγμάτων</w:t>
      </w:r>
      <w:proofErr w:type="spellEnd"/>
      <w:r w:rsidRPr="00413482">
        <w:rPr>
          <w:rFonts w:ascii="Arial" w:eastAsia="Times New Roman" w:hAnsi="Arial" w:cs="Arial"/>
          <w:spacing w:val="-3"/>
          <w:sz w:val="24"/>
          <w:szCs w:val="24"/>
        </w:rPr>
        <w:t xml:space="preserve"> κλπ, στον </w:t>
      </w:r>
      <w:proofErr w:type="spellStart"/>
      <w:r w:rsidRPr="00413482">
        <w:rPr>
          <w:rFonts w:ascii="Arial" w:eastAsia="Times New Roman" w:hAnsi="Arial" w:cs="Arial"/>
          <w:spacing w:val="-3"/>
          <w:sz w:val="24"/>
          <w:szCs w:val="24"/>
        </w:rPr>
        <w:t>εργοταξιακό</w:t>
      </w:r>
      <w:proofErr w:type="spellEnd"/>
      <w:r w:rsidRPr="00413482">
        <w:rPr>
          <w:rFonts w:ascii="Arial" w:eastAsia="Times New Roman" w:hAnsi="Arial" w:cs="Arial"/>
          <w:spacing w:val="-3"/>
          <w:sz w:val="24"/>
          <w:szCs w:val="24"/>
        </w:rPr>
        <w:t xml:space="preserve"> χώρο ή εκτός αυτού.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w:t>
      </w:r>
      <w:r w:rsidRPr="00413482">
        <w:rPr>
          <w:rFonts w:ascii="Arial" w:eastAsia="Times New Roman" w:hAnsi="Arial" w:cs="Arial"/>
          <w:spacing w:val="-3"/>
          <w:sz w:val="24"/>
          <w:szCs w:val="24"/>
        </w:rPr>
        <w:lastRenderedPageBreak/>
        <w:t xml:space="preserve">στην μονάδα και των παραγομένων προϊόντων μέχρι τις θέσεις ενσωμάτωσής τους στο </w:t>
      </w:r>
      <w:proofErr w:type="spellStart"/>
      <w:r w:rsidRPr="00413482">
        <w:rPr>
          <w:rFonts w:ascii="Arial" w:eastAsia="Times New Roman" w:hAnsi="Arial" w:cs="Arial"/>
          <w:spacing w:val="-3"/>
          <w:sz w:val="24"/>
          <w:szCs w:val="24"/>
        </w:rPr>
        <w:t>Εργο</w:t>
      </w:r>
      <w:proofErr w:type="spellEnd"/>
      <w:r w:rsidRPr="00413482">
        <w:rPr>
          <w:rFonts w:ascii="Arial" w:eastAsia="Times New Roman" w:hAnsi="Arial" w:cs="Arial"/>
          <w:spacing w:val="-3"/>
          <w:sz w:val="24"/>
          <w:szCs w:val="24"/>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Οι ως άνω όροι για την αποξήλωση των μονάδων και αποκατάσταση των χώρων έχουν εφαρμογή στις ακόλουθες περιπτώσεις: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(α) </w:t>
      </w:r>
      <w:r w:rsidRPr="00413482">
        <w:rPr>
          <w:rFonts w:ascii="Arial" w:eastAsia="Times New Roman" w:hAnsi="Arial" w:cs="Arial"/>
          <w:spacing w:val="-3"/>
          <w:sz w:val="24"/>
          <w:szCs w:val="24"/>
        </w:rPr>
        <w:tab/>
      </w:r>
      <w:proofErr w:type="spellStart"/>
      <w:r w:rsidRPr="00413482">
        <w:rPr>
          <w:rFonts w:ascii="Arial" w:eastAsia="Times New Roman" w:hAnsi="Arial" w:cs="Arial"/>
          <w:spacing w:val="-3"/>
          <w:sz w:val="24"/>
          <w:szCs w:val="24"/>
        </w:rPr>
        <w:t>Οταν</w:t>
      </w:r>
      <w:proofErr w:type="spellEnd"/>
      <w:r w:rsidRPr="00413482">
        <w:rPr>
          <w:rFonts w:ascii="Arial" w:eastAsia="Times New Roman" w:hAnsi="Arial" w:cs="Arial"/>
          <w:spacing w:val="-3"/>
          <w:sz w:val="24"/>
          <w:szCs w:val="24"/>
        </w:rPr>
        <w:t xml:space="preserve"> η εγκατάσταση των μονάδων έχει γίνει σε χώρο που έχει παραχωρηθεί από το Δημόσιο</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(β) </w:t>
      </w:r>
      <w:r w:rsidRPr="00413482">
        <w:rPr>
          <w:rFonts w:ascii="Arial" w:eastAsia="Times New Roman" w:hAnsi="Arial" w:cs="Arial"/>
          <w:spacing w:val="-3"/>
          <w:sz w:val="24"/>
          <w:szCs w:val="24"/>
        </w:rPr>
        <w:tab/>
      </w:r>
      <w:proofErr w:type="spellStart"/>
      <w:r w:rsidRPr="00413482">
        <w:rPr>
          <w:rFonts w:ascii="Arial" w:eastAsia="Times New Roman" w:hAnsi="Arial" w:cs="Arial"/>
          <w:spacing w:val="-3"/>
          <w:sz w:val="24"/>
          <w:szCs w:val="24"/>
        </w:rPr>
        <w:t>Οταν</w:t>
      </w:r>
      <w:proofErr w:type="spellEnd"/>
      <w:r w:rsidRPr="00413482">
        <w:rPr>
          <w:rFonts w:ascii="Arial" w:eastAsia="Times New Roman" w:hAnsi="Arial" w:cs="Arial"/>
          <w:spacing w:val="-3"/>
          <w:sz w:val="24"/>
          <w:szCs w:val="24"/>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1.8</w:t>
      </w:r>
      <w:r w:rsidRPr="00413482">
        <w:rPr>
          <w:rFonts w:ascii="Arial" w:eastAsia="Times New Roman" w:hAnsi="Arial" w:cs="Arial"/>
          <w:spacing w:val="-3"/>
          <w:sz w:val="24"/>
          <w:szCs w:val="24"/>
        </w:rPr>
        <w:tab/>
        <w:t xml:space="preserve">Τα πάσης φύσεως ασφάλιστρα για το προσωπικό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xml:space="preserve">, τις μεταφορές, τα μεταφορικά μέσα, τα μηχανήματα έργων και τις εγκαταστάσεις, καθώς και τις </w:t>
      </w:r>
      <w:proofErr w:type="spellStart"/>
      <w:r w:rsidRPr="00413482">
        <w:rPr>
          <w:rFonts w:ascii="Arial" w:eastAsia="Times New Roman" w:hAnsi="Arial" w:cs="Arial"/>
          <w:spacing w:val="-3"/>
          <w:sz w:val="24"/>
          <w:szCs w:val="24"/>
        </w:rPr>
        <w:t>λοπές</w:t>
      </w:r>
      <w:proofErr w:type="spellEnd"/>
      <w:r w:rsidRPr="00413482">
        <w:rPr>
          <w:rFonts w:ascii="Arial" w:eastAsia="Times New Roman" w:hAnsi="Arial" w:cs="Arial"/>
          <w:spacing w:val="-3"/>
          <w:sz w:val="24"/>
          <w:szCs w:val="24"/>
        </w:rPr>
        <w:t xml:space="preserve"> ασφαλιστικές καλύψεις όπως καθορίζονται στην Ειδική Συγγραφή Υποχρεώσεων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1.9</w:t>
      </w:r>
      <w:r w:rsidRPr="00413482">
        <w:rPr>
          <w:rFonts w:ascii="Arial" w:eastAsia="Times New Roman" w:hAnsi="Arial" w:cs="Arial"/>
          <w:spacing w:val="-3"/>
          <w:sz w:val="24"/>
          <w:szCs w:val="24"/>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1.10</w:t>
      </w:r>
      <w:r w:rsidRPr="00413482">
        <w:rPr>
          <w:rFonts w:ascii="Arial" w:eastAsia="Times New Roman" w:hAnsi="Arial" w:cs="Arial"/>
          <w:spacing w:val="-3"/>
          <w:sz w:val="24"/>
          <w:szCs w:val="24"/>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1.11</w:t>
      </w:r>
      <w:r w:rsidRPr="00413482">
        <w:rPr>
          <w:rFonts w:ascii="Arial" w:eastAsia="Times New Roman" w:hAnsi="Arial" w:cs="Arial"/>
          <w:spacing w:val="-3"/>
          <w:sz w:val="24"/>
          <w:szCs w:val="24"/>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413482">
        <w:rPr>
          <w:rFonts w:ascii="Arial" w:eastAsia="Times New Roman" w:hAnsi="Arial" w:cs="Arial"/>
          <w:spacing w:val="-3"/>
          <w:sz w:val="24"/>
          <w:szCs w:val="24"/>
        </w:rPr>
        <w:t>σταλίες</w:t>
      </w:r>
      <w:proofErr w:type="spellEnd"/>
      <w:r w:rsidRPr="00413482">
        <w:rPr>
          <w:rFonts w:ascii="Arial" w:eastAsia="Times New Roman" w:hAnsi="Arial" w:cs="Arial"/>
          <w:spacing w:val="-3"/>
          <w:sz w:val="24"/>
          <w:szCs w:val="24"/>
        </w:rPr>
        <w:t xml:space="preserve"> και καθυστερήσεις (που δεν οφείλονται σε υπαιτιότητα του Κυρίου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xml:space="preserve">), η αποσυναρμολόγησή τους (εάν απαιτείται) και η απομάκρυνσή τους από το </w:t>
      </w:r>
      <w:proofErr w:type="spellStart"/>
      <w:r w:rsidRPr="00413482">
        <w:rPr>
          <w:rFonts w:ascii="Arial" w:eastAsia="Times New Roman" w:hAnsi="Arial" w:cs="Arial"/>
          <w:spacing w:val="-3"/>
          <w:sz w:val="24"/>
          <w:szCs w:val="24"/>
        </w:rPr>
        <w:t>Εργο</w:t>
      </w:r>
      <w:proofErr w:type="spellEnd"/>
      <w:r w:rsidRPr="00413482">
        <w:rPr>
          <w:rFonts w:ascii="Arial" w:eastAsia="Times New Roman" w:hAnsi="Arial" w:cs="Arial"/>
          <w:spacing w:val="-3"/>
          <w:sz w:val="24"/>
          <w:szCs w:val="24"/>
        </w:rPr>
        <w:t xml:space="preserve">.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1.12</w:t>
      </w:r>
      <w:r w:rsidRPr="00413482">
        <w:rPr>
          <w:rFonts w:ascii="Arial" w:eastAsia="Times New Roman" w:hAnsi="Arial" w:cs="Arial"/>
          <w:spacing w:val="-3"/>
          <w:sz w:val="24"/>
          <w:szCs w:val="24"/>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413482">
        <w:rPr>
          <w:rFonts w:ascii="Arial" w:eastAsia="Times New Roman" w:hAnsi="Arial" w:cs="Arial"/>
          <w:spacing w:val="-3"/>
          <w:sz w:val="24"/>
          <w:szCs w:val="24"/>
        </w:rPr>
        <w:t>επαναφορτώσεων</w:t>
      </w:r>
      <w:proofErr w:type="spellEnd"/>
      <w:r w:rsidRPr="00413482">
        <w:rPr>
          <w:rFonts w:ascii="Arial" w:eastAsia="Times New Roman" w:hAnsi="Arial" w:cs="Arial"/>
          <w:spacing w:val="-3"/>
          <w:sz w:val="24"/>
          <w:szCs w:val="24"/>
        </w:rPr>
        <w:t xml:space="preserve"> αδρανών υλικών προέλευσης λατομείων, ορυχείων κλπ. πλην </w:t>
      </w:r>
      <w:r w:rsidRPr="00413482">
        <w:rPr>
          <w:rFonts w:ascii="Arial" w:eastAsia="Times New Roman" w:hAnsi="Arial" w:cs="Arial"/>
          <w:spacing w:val="-3"/>
          <w:sz w:val="24"/>
          <w:szCs w:val="24"/>
        </w:rPr>
        <w:lastRenderedPageBreak/>
        <w:t xml:space="preserve">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xml:space="preserve"> προδιαγραφές, λαμβανομένων υπόψη των σχετικών περιβαλλοντικών όρων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1.13</w:t>
      </w:r>
      <w:r w:rsidRPr="00413482">
        <w:rPr>
          <w:rFonts w:ascii="Arial" w:eastAsia="Times New Roman" w:hAnsi="Arial" w:cs="Arial"/>
          <w:spacing w:val="-3"/>
          <w:sz w:val="24"/>
          <w:szCs w:val="24"/>
        </w:rPr>
        <w:tab/>
        <w:t>Οι επιβαρύνσεις από καθυστερήσεις, μειωμένη απόδοση και μετακινήσεις μηχανημάτων και προσωπικού που οφείλονται:</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(α) </w:t>
      </w:r>
      <w:r w:rsidRPr="00413482">
        <w:rPr>
          <w:rFonts w:ascii="Arial" w:eastAsia="Times New Roman" w:hAnsi="Arial" w:cs="Arial"/>
          <w:spacing w:val="-3"/>
          <w:sz w:val="24"/>
          <w:szCs w:val="24"/>
        </w:rPr>
        <w:tab/>
        <w:t xml:space="preserve">σε εμπόδια στο χώρο εκτέλεσης των εργασιών (αρχαιολογικά ευρήματα, δίκτυα Ο.Κ.Ω. κλπ.),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(β) </w:t>
      </w:r>
      <w:r w:rsidRPr="00413482">
        <w:rPr>
          <w:rFonts w:ascii="Arial" w:eastAsia="Times New Roman" w:hAnsi="Arial" w:cs="Arial"/>
          <w:spacing w:val="-3"/>
          <w:sz w:val="24"/>
          <w:szCs w:val="24"/>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(γ) </w:t>
      </w:r>
      <w:r w:rsidRPr="00413482">
        <w:rPr>
          <w:rFonts w:ascii="Arial" w:eastAsia="Times New Roman" w:hAnsi="Arial" w:cs="Arial"/>
          <w:spacing w:val="-3"/>
          <w:sz w:val="24"/>
          <w:szCs w:val="24"/>
        </w:rPr>
        <w:tab/>
        <w:t>στις τυχόν ιδιαίτερες απαιτήσεις αντιμετώπισης των εμποδίων από τους αρμόδιους για αυτά φορείς (ΥΠ.ΠΟ, Δ.Ε.Η, ΔΕΥΑ</w:t>
      </w:r>
      <w:r w:rsidRPr="00413482">
        <w:rPr>
          <w:rFonts w:ascii="Arial" w:eastAsia="Times New Roman" w:hAnsi="Arial" w:cs="Arial"/>
          <w:spacing w:val="-3"/>
          <w:sz w:val="24"/>
          <w:szCs w:val="24"/>
          <w:lang w:val="en-US"/>
        </w:rPr>
        <w:t>x</w:t>
      </w:r>
      <w:r w:rsidRPr="00413482">
        <w:rPr>
          <w:rFonts w:ascii="Arial" w:eastAsia="Times New Roman" w:hAnsi="Arial" w:cs="Arial"/>
          <w:spacing w:val="-3"/>
          <w:sz w:val="24"/>
          <w:szCs w:val="24"/>
        </w:rPr>
        <w:t xml:space="preserve"> κλπ.),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(δ) </w:t>
      </w:r>
      <w:r w:rsidRPr="00413482">
        <w:rPr>
          <w:rFonts w:ascii="Arial" w:eastAsia="Times New Roman" w:hAnsi="Arial" w:cs="Arial"/>
          <w:spacing w:val="-3"/>
          <w:sz w:val="24"/>
          <w:szCs w:val="24"/>
        </w:rPr>
        <w:tab/>
        <w:t xml:space="preserve">στην ενδεχόμενη εκτέλεση των εργασιών κατά φάσεις λόγω των ως άνω εμποδίων,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(ε) </w:t>
      </w:r>
      <w:r w:rsidRPr="00413482">
        <w:rPr>
          <w:rFonts w:ascii="Arial" w:eastAsia="Times New Roman" w:hAnsi="Arial" w:cs="Arial"/>
          <w:spacing w:val="-3"/>
          <w:sz w:val="24"/>
          <w:szCs w:val="24"/>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413482">
        <w:rPr>
          <w:rFonts w:ascii="Arial" w:eastAsia="Times New Roman" w:hAnsi="Arial" w:cs="Arial"/>
          <w:spacing w:val="-3"/>
          <w:sz w:val="24"/>
          <w:szCs w:val="24"/>
        </w:rPr>
        <w:t>ανηγμένα</w:t>
      </w:r>
      <w:proofErr w:type="spellEnd"/>
      <w:r w:rsidRPr="00413482">
        <w:rPr>
          <w:rFonts w:ascii="Arial" w:eastAsia="Times New Roman" w:hAnsi="Arial" w:cs="Arial"/>
          <w:spacing w:val="-3"/>
          <w:sz w:val="24"/>
          <w:szCs w:val="24"/>
        </w:rPr>
        <w:t xml:space="preserve"> στο ποσοστό Γ.Ε.&amp; Ο.Ε. ή σε άλλα άρθρα του παρόντος Τιμολογίου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(στ)</w:t>
      </w:r>
      <w:r w:rsidRPr="00413482">
        <w:rPr>
          <w:rFonts w:ascii="Arial" w:eastAsia="Times New Roman" w:hAnsi="Arial" w:cs="Arial"/>
          <w:spacing w:val="-3"/>
          <w:sz w:val="24"/>
          <w:szCs w:val="24"/>
        </w:rPr>
        <w:tab/>
        <w:t xml:space="preserve">στην λήψη μέτρων για την εξασφάλιση της κυκλοφορίας πεζών και οχημάτων,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(ζ)</w:t>
      </w:r>
      <w:r w:rsidRPr="00413482">
        <w:rPr>
          <w:rFonts w:ascii="Arial" w:eastAsia="Times New Roman" w:hAnsi="Arial" w:cs="Arial"/>
          <w:spacing w:val="-3"/>
          <w:sz w:val="24"/>
          <w:szCs w:val="24"/>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1.14</w:t>
      </w:r>
      <w:r w:rsidRPr="00413482">
        <w:rPr>
          <w:rFonts w:ascii="Arial" w:eastAsia="Times New Roman" w:hAnsi="Arial" w:cs="Arial"/>
          <w:spacing w:val="-3"/>
          <w:sz w:val="24"/>
          <w:szCs w:val="24"/>
        </w:rPr>
        <w:tab/>
        <w:t>Οι δαπάνες λήψης μέτρων για την ομαλή και ασφαλή διακίνηση πεζών και οχημάτων στις θέσεις εκτέλεσης των εργασιών, όπως ενδεικτικά:</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w:t>
      </w:r>
      <w:r w:rsidRPr="00413482">
        <w:rPr>
          <w:rFonts w:ascii="Arial" w:eastAsia="Times New Roman" w:hAnsi="Arial" w:cs="Arial"/>
          <w:spacing w:val="-3"/>
          <w:sz w:val="24"/>
          <w:szCs w:val="24"/>
        </w:rPr>
        <w:tab/>
        <w:t xml:space="preserve">Οι δαπάνες προσωρινών γεφυρώσεων ορυγμάτων πλάτους έως 3,0 </w:t>
      </w:r>
      <w:r w:rsidRPr="00413482">
        <w:rPr>
          <w:rFonts w:ascii="Arial" w:eastAsia="Times New Roman" w:hAnsi="Arial" w:cs="Arial"/>
          <w:spacing w:val="-3"/>
          <w:sz w:val="24"/>
          <w:szCs w:val="24"/>
          <w:lang w:val="en-US"/>
        </w:rPr>
        <w:t>m</w:t>
      </w:r>
      <w:r w:rsidRPr="00413482">
        <w:rPr>
          <w:rFonts w:ascii="Arial" w:eastAsia="Times New Roman" w:hAnsi="Arial" w:cs="Arial"/>
          <w:spacing w:val="-3"/>
          <w:sz w:val="24"/>
          <w:szCs w:val="24"/>
        </w:rPr>
        <w:t xml:space="preserve">, για την αποκατάσταση της κυκλοφορίας πεζών και οχημάτων, όταν τούτο κρίνεται </w:t>
      </w:r>
      <w:proofErr w:type="spellStart"/>
      <w:r w:rsidRPr="00413482">
        <w:rPr>
          <w:rFonts w:ascii="Arial" w:eastAsia="Times New Roman" w:hAnsi="Arial" w:cs="Arial"/>
          <w:spacing w:val="-3"/>
          <w:sz w:val="24"/>
          <w:szCs w:val="24"/>
        </w:rPr>
        <w:t>απαιραίτητο</w:t>
      </w:r>
      <w:proofErr w:type="spellEnd"/>
      <w:r w:rsidRPr="00413482">
        <w:rPr>
          <w:rFonts w:ascii="Arial" w:eastAsia="Times New Roman" w:hAnsi="Arial" w:cs="Arial"/>
          <w:spacing w:val="-3"/>
          <w:sz w:val="24"/>
          <w:szCs w:val="24"/>
        </w:rPr>
        <w:t xml:space="preserve"> από την Υπηρεσία ή τις αρμόδιες Αρχές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(2)</w:t>
      </w:r>
      <w:r w:rsidRPr="00413482">
        <w:rPr>
          <w:rFonts w:ascii="Arial" w:eastAsia="Times New Roman" w:hAnsi="Arial" w:cs="Arial"/>
          <w:spacing w:val="-3"/>
          <w:sz w:val="24"/>
          <w:szCs w:val="24"/>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413482">
        <w:rPr>
          <w:rFonts w:ascii="Arial" w:eastAsia="Times New Roman" w:hAnsi="Arial" w:cs="Arial"/>
          <w:spacing w:val="-3"/>
          <w:sz w:val="24"/>
          <w:szCs w:val="24"/>
        </w:rPr>
        <w:t>εργοταξιακού</w:t>
      </w:r>
      <w:proofErr w:type="spellEnd"/>
      <w:r w:rsidRPr="00413482">
        <w:rPr>
          <w:rFonts w:ascii="Arial" w:eastAsia="Times New Roman" w:hAnsi="Arial" w:cs="Arial"/>
          <w:spacing w:val="-3"/>
          <w:sz w:val="24"/>
          <w:szCs w:val="24"/>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1.15</w:t>
      </w:r>
      <w:r w:rsidRPr="00413482">
        <w:rPr>
          <w:rFonts w:ascii="Arial" w:eastAsia="Times New Roman" w:hAnsi="Arial" w:cs="Arial"/>
          <w:spacing w:val="-3"/>
          <w:sz w:val="24"/>
          <w:szCs w:val="24"/>
        </w:rPr>
        <w:tab/>
        <w:t xml:space="preserve">Οι δαπάνες των τοπογραφικών εργασιών (αποτυπώσεων, πασσαλώσεων, </w:t>
      </w:r>
      <w:proofErr w:type="spellStart"/>
      <w:r w:rsidRPr="00413482">
        <w:rPr>
          <w:rFonts w:ascii="Arial" w:eastAsia="Times New Roman" w:hAnsi="Arial" w:cs="Arial"/>
          <w:spacing w:val="-3"/>
          <w:sz w:val="24"/>
          <w:szCs w:val="24"/>
        </w:rPr>
        <w:t>αναπασσαλώσεων</w:t>
      </w:r>
      <w:proofErr w:type="spellEnd"/>
      <w:r w:rsidRPr="00413482">
        <w:rPr>
          <w:rFonts w:ascii="Arial" w:eastAsia="Times New Roman" w:hAnsi="Arial" w:cs="Arial"/>
          <w:spacing w:val="-3"/>
          <w:sz w:val="24"/>
          <w:szCs w:val="24"/>
        </w:rPr>
        <w:t xml:space="preserve">, πύκνωσης τριγωνομετρικού και </w:t>
      </w:r>
      <w:proofErr w:type="spellStart"/>
      <w:r w:rsidRPr="00413482">
        <w:rPr>
          <w:rFonts w:ascii="Arial" w:eastAsia="Times New Roman" w:hAnsi="Arial" w:cs="Arial"/>
          <w:spacing w:val="-3"/>
          <w:sz w:val="24"/>
          <w:szCs w:val="24"/>
        </w:rPr>
        <w:t>πολυγωνομετρικού</w:t>
      </w:r>
      <w:proofErr w:type="spellEnd"/>
      <w:r w:rsidRPr="00413482">
        <w:rPr>
          <w:rFonts w:ascii="Arial" w:eastAsia="Times New Roman" w:hAnsi="Arial" w:cs="Arial"/>
          <w:spacing w:val="-3"/>
          <w:sz w:val="24"/>
          <w:szCs w:val="24"/>
        </w:rPr>
        <w:t xml:space="preserve"> δικτύου, εγκατάστασης </w:t>
      </w:r>
      <w:proofErr w:type="spellStart"/>
      <w:r w:rsidRPr="00413482">
        <w:rPr>
          <w:rFonts w:ascii="Arial" w:eastAsia="Times New Roman" w:hAnsi="Arial" w:cs="Arial"/>
          <w:spacing w:val="-3"/>
          <w:sz w:val="24"/>
          <w:szCs w:val="24"/>
        </w:rPr>
        <w:t>χωροσταθμικών</w:t>
      </w:r>
      <w:proofErr w:type="spellEnd"/>
      <w:r w:rsidRPr="00413482">
        <w:rPr>
          <w:rFonts w:ascii="Arial" w:eastAsia="Times New Roman" w:hAnsi="Arial" w:cs="Arial"/>
          <w:spacing w:val="-3"/>
          <w:sz w:val="24"/>
          <w:szCs w:val="24"/>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w:t>
      </w:r>
      <w:r w:rsidRPr="00413482">
        <w:rPr>
          <w:rFonts w:ascii="Arial" w:eastAsia="Times New Roman" w:hAnsi="Arial" w:cs="Arial"/>
          <w:spacing w:val="-3"/>
          <w:sz w:val="24"/>
          <w:szCs w:val="24"/>
        </w:rPr>
        <w:lastRenderedPageBreak/>
        <w:t xml:space="preserve">εκπόνησης μελετών αντιμετώπισης αυτών (λ.χ. υπάρχοντα θεμέλια, υψηλός </w:t>
      </w:r>
      <w:proofErr w:type="spellStart"/>
      <w:r w:rsidRPr="00413482">
        <w:rPr>
          <w:rFonts w:ascii="Arial" w:eastAsia="Times New Roman" w:hAnsi="Arial" w:cs="Arial"/>
          <w:spacing w:val="-3"/>
          <w:sz w:val="24"/>
          <w:szCs w:val="24"/>
        </w:rPr>
        <w:t>οριζοντας</w:t>
      </w:r>
      <w:proofErr w:type="spellEnd"/>
      <w:r w:rsidRPr="00413482">
        <w:rPr>
          <w:rFonts w:ascii="Arial" w:eastAsia="Times New Roman" w:hAnsi="Arial" w:cs="Arial"/>
          <w:spacing w:val="-3"/>
          <w:sz w:val="24"/>
          <w:szCs w:val="24"/>
        </w:rPr>
        <w:t xml:space="preserve"> υπογείων υδάτων, δίκτυα Οργανισμών Κοινής Ωφελείας [ΟΚΩ]), καθώς οι δαπάνες σύνταξης του Προγράμματος Ποιότητος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xml:space="preserve"> (ΠΠΕ), του Σχεδίου Ασφάλειας και Υγείας, του Φακέλου Ασφάλειας και Υγείας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xml:space="preserve"> (ΣΑΥ-ΦΑΥ).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1.16</w:t>
      </w:r>
      <w:r w:rsidRPr="00413482">
        <w:rPr>
          <w:rFonts w:ascii="Arial" w:eastAsia="Times New Roman" w:hAnsi="Arial" w:cs="Arial"/>
          <w:spacing w:val="-3"/>
          <w:sz w:val="24"/>
          <w:szCs w:val="24"/>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413482">
        <w:rPr>
          <w:rFonts w:ascii="Arial" w:eastAsia="Times New Roman" w:hAnsi="Arial" w:cs="Arial"/>
          <w:spacing w:val="-3"/>
          <w:sz w:val="24"/>
          <w:szCs w:val="24"/>
        </w:rPr>
        <w:t>επιμετρητικών</w:t>
      </w:r>
      <w:proofErr w:type="spellEnd"/>
      <w:r w:rsidRPr="00413482">
        <w:rPr>
          <w:rFonts w:ascii="Arial" w:eastAsia="Times New Roman" w:hAnsi="Arial" w:cs="Arial"/>
          <w:spacing w:val="-3"/>
          <w:sz w:val="24"/>
          <w:szCs w:val="24"/>
        </w:rPr>
        <w:t xml:space="preserve"> στοιχείων κατ’ αντιπαράσταση με </w:t>
      </w:r>
      <w:proofErr w:type="spellStart"/>
      <w:r w:rsidRPr="00413482">
        <w:rPr>
          <w:rFonts w:ascii="Arial" w:eastAsia="Times New Roman" w:hAnsi="Arial" w:cs="Arial"/>
          <w:spacing w:val="-3"/>
          <w:sz w:val="24"/>
          <w:szCs w:val="24"/>
        </w:rPr>
        <w:t>επρόσωπο</w:t>
      </w:r>
      <w:proofErr w:type="spellEnd"/>
      <w:r w:rsidRPr="00413482">
        <w:rPr>
          <w:rFonts w:ascii="Arial" w:eastAsia="Times New Roman" w:hAnsi="Arial" w:cs="Arial"/>
          <w:spacing w:val="-3"/>
          <w:sz w:val="24"/>
          <w:szCs w:val="24"/>
        </w:rPr>
        <w:t xml:space="preserve"> της Υπηρεσίας και σύνταξης των πάσης φύσεως </w:t>
      </w:r>
      <w:proofErr w:type="spellStart"/>
      <w:r w:rsidRPr="00413482">
        <w:rPr>
          <w:rFonts w:ascii="Arial" w:eastAsia="Times New Roman" w:hAnsi="Arial" w:cs="Arial"/>
          <w:spacing w:val="-3"/>
          <w:sz w:val="24"/>
          <w:szCs w:val="24"/>
        </w:rPr>
        <w:t>επιμετρητικών</w:t>
      </w:r>
      <w:proofErr w:type="spellEnd"/>
      <w:r w:rsidRPr="00413482">
        <w:rPr>
          <w:rFonts w:ascii="Arial" w:eastAsia="Times New Roman" w:hAnsi="Arial" w:cs="Arial"/>
          <w:spacing w:val="-3"/>
          <w:sz w:val="24"/>
          <w:szCs w:val="24"/>
        </w:rPr>
        <w:t xml:space="preserve"> σχεδίων, πινάκων και υπολογισμών που θα υποβληθούν στην Υπηρεσία προς έλεγχο.</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1.17</w:t>
      </w:r>
      <w:r w:rsidRPr="00413482">
        <w:rPr>
          <w:rFonts w:ascii="Arial" w:eastAsia="Times New Roman" w:hAnsi="Arial" w:cs="Arial"/>
          <w:spacing w:val="-3"/>
          <w:sz w:val="24"/>
          <w:szCs w:val="24"/>
        </w:rPr>
        <w:tab/>
        <w:t>Η δαπάνη σύνταξης των αναπτυγμάτων και πινάκων οπλισμού σκυροδεμάτων (όταν αυτοί δεν περιλαμβάνονται στη μελέτη.</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1.18</w:t>
      </w:r>
      <w:r w:rsidRPr="00413482">
        <w:rPr>
          <w:rFonts w:ascii="Arial" w:eastAsia="Times New Roman" w:hAnsi="Arial" w:cs="Arial"/>
          <w:spacing w:val="-3"/>
          <w:sz w:val="24"/>
          <w:szCs w:val="24"/>
        </w:rPr>
        <w:tab/>
        <w:t xml:space="preserve">Οι δαπάνες ενημέρωσης των </w:t>
      </w:r>
      <w:proofErr w:type="spellStart"/>
      <w:r w:rsidRPr="00413482">
        <w:rPr>
          <w:rFonts w:ascii="Arial" w:eastAsia="Times New Roman" w:hAnsi="Arial" w:cs="Arial"/>
          <w:spacing w:val="-3"/>
          <w:sz w:val="24"/>
          <w:szCs w:val="24"/>
        </w:rPr>
        <w:t>οριζοντιογραφιών</w:t>
      </w:r>
      <w:proofErr w:type="spellEnd"/>
      <w:r w:rsidRPr="00413482">
        <w:rPr>
          <w:rFonts w:ascii="Arial" w:eastAsia="Times New Roman" w:hAnsi="Arial" w:cs="Arial"/>
          <w:spacing w:val="-3"/>
          <w:sz w:val="24"/>
          <w:szCs w:val="24"/>
        </w:rPr>
        <w:t xml:space="preserve"> της μελέτης με τα στοιχεία των </w:t>
      </w:r>
      <w:proofErr w:type="spellStart"/>
      <w:r w:rsidRPr="00413482">
        <w:rPr>
          <w:rFonts w:ascii="Arial" w:eastAsia="Times New Roman" w:hAnsi="Arial" w:cs="Arial"/>
          <w:spacing w:val="-3"/>
          <w:sz w:val="24"/>
          <w:szCs w:val="24"/>
        </w:rPr>
        <w:t>εντοπιζομένων</w:t>
      </w:r>
      <w:proofErr w:type="spellEnd"/>
      <w:r w:rsidRPr="00413482">
        <w:rPr>
          <w:rFonts w:ascii="Arial" w:eastAsia="Times New Roman" w:hAnsi="Arial" w:cs="Arial"/>
          <w:spacing w:val="-3"/>
          <w:sz w:val="24"/>
          <w:szCs w:val="24"/>
        </w:rPr>
        <w:t xml:space="preserve"> με ερευνητικές τομές ή κατά την εκτέλεση των εργασιών δικτύων Ο.Κ.Ω.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1.19</w:t>
      </w:r>
      <w:r w:rsidRPr="00413482">
        <w:rPr>
          <w:rFonts w:ascii="Arial" w:eastAsia="Times New Roman" w:hAnsi="Arial" w:cs="Arial"/>
          <w:spacing w:val="-3"/>
          <w:sz w:val="24"/>
          <w:szCs w:val="24"/>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413482">
        <w:rPr>
          <w:rFonts w:ascii="Arial" w:eastAsia="Times New Roman" w:hAnsi="Arial" w:cs="Arial"/>
          <w:spacing w:val="-3"/>
          <w:sz w:val="24"/>
          <w:szCs w:val="24"/>
        </w:rPr>
        <w:t>οσο</w:t>
      </w:r>
      <w:proofErr w:type="spellEnd"/>
      <w:r w:rsidRPr="00413482">
        <w:rPr>
          <w:rFonts w:ascii="Arial" w:eastAsia="Times New Roman" w:hAnsi="Arial" w:cs="Arial"/>
          <w:spacing w:val="-3"/>
          <w:sz w:val="24"/>
          <w:szCs w:val="24"/>
        </w:rPr>
        <w:t xml:space="preserve"> και τα υπάρχοντα έργα και το περιβάλλον γενικότερα, εκτός αν προβλέπεται διαφορετικά στα τεύχη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1.20</w:t>
      </w:r>
      <w:r w:rsidRPr="00413482">
        <w:rPr>
          <w:rFonts w:ascii="Arial" w:eastAsia="Times New Roman" w:hAnsi="Arial" w:cs="Arial"/>
          <w:spacing w:val="-3"/>
          <w:sz w:val="24"/>
          <w:szCs w:val="24"/>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1.21</w:t>
      </w:r>
      <w:r w:rsidRPr="00413482">
        <w:rPr>
          <w:rFonts w:ascii="Arial" w:eastAsia="Times New Roman" w:hAnsi="Arial" w:cs="Arial"/>
          <w:spacing w:val="-3"/>
          <w:sz w:val="24"/>
          <w:szCs w:val="24"/>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1.22</w:t>
      </w:r>
      <w:r w:rsidRPr="00413482">
        <w:rPr>
          <w:rFonts w:ascii="Arial" w:eastAsia="Times New Roman" w:hAnsi="Arial" w:cs="Arial"/>
          <w:spacing w:val="-3"/>
          <w:sz w:val="24"/>
          <w:szCs w:val="24"/>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413482">
        <w:rPr>
          <w:rFonts w:ascii="Arial" w:eastAsia="Times New Roman" w:hAnsi="Arial" w:cs="Arial"/>
          <w:spacing w:val="-3"/>
          <w:sz w:val="24"/>
          <w:szCs w:val="24"/>
        </w:rPr>
        <w:t>κ.λ.π</w:t>
      </w:r>
      <w:proofErr w:type="spellEnd"/>
      <w:r w:rsidRPr="00413482">
        <w:rPr>
          <w:rFonts w:ascii="Arial" w:eastAsia="Times New Roman" w:hAnsi="Arial" w:cs="Arial"/>
          <w:spacing w:val="-3"/>
          <w:sz w:val="24"/>
          <w:szCs w:val="24"/>
        </w:rPr>
        <w:t>.) εκτός εάν υπάρχει έγγραφη αποδοχή της Υπηρεσίας για την διατήρησή τους.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1.23</w:t>
      </w:r>
      <w:r w:rsidRPr="00413482">
        <w:rPr>
          <w:rFonts w:ascii="Arial" w:eastAsia="Times New Roman" w:hAnsi="Arial" w:cs="Arial"/>
          <w:spacing w:val="-3"/>
          <w:sz w:val="24"/>
          <w:szCs w:val="24"/>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lastRenderedPageBreak/>
        <w:t>1.24</w:t>
      </w:r>
      <w:r w:rsidRPr="00413482">
        <w:rPr>
          <w:rFonts w:ascii="Arial" w:eastAsia="Times New Roman" w:hAnsi="Arial" w:cs="Arial"/>
          <w:spacing w:val="-3"/>
          <w:sz w:val="24"/>
          <w:szCs w:val="24"/>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413482">
        <w:rPr>
          <w:rFonts w:ascii="Arial" w:eastAsia="Times New Roman" w:hAnsi="Arial" w:cs="Arial"/>
          <w:spacing w:val="-3"/>
          <w:sz w:val="24"/>
          <w:szCs w:val="24"/>
        </w:rPr>
        <w:t>ερπυστριοφόρων</w:t>
      </w:r>
      <w:proofErr w:type="spellEnd"/>
      <w:r w:rsidRPr="00413482">
        <w:rPr>
          <w:rFonts w:ascii="Arial" w:eastAsia="Times New Roman" w:hAnsi="Arial" w:cs="Arial"/>
          <w:spacing w:val="-3"/>
          <w:sz w:val="24"/>
          <w:szCs w:val="24"/>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1.25</w:t>
      </w:r>
      <w:r w:rsidRPr="00413482">
        <w:rPr>
          <w:rFonts w:ascii="Arial" w:eastAsia="Times New Roman" w:hAnsi="Arial" w:cs="Arial"/>
          <w:spacing w:val="-3"/>
          <w:sz w:val="24"/>
          <w:szCs w:val="24"/>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1.26</w:t>
      </w:r>
      <w:r w:rsidRPr="00413482">
        <w:rPr>
          <w:rFonts w:ascii="Arial" w:eastAsia="Times New Roman" w:hAnsi="Arial" w:cs="Arial"/>
          <w:spacing w:val="-3"/>
          <w:sz w:val="24"/>
          <w:szCs w:val="24"/>
        </w:rPr>
        <w:tab/>
        <w:t xml:space="preserve">Εφ’ όσον δεν προβλέπεται ιδιαίτερη πληρωμή στα συμβατικά τεύχη: Οι πάσης φύσεως δαπάνες για τις </w:t>
      </w:r>
      <w:proofErr w:type="spellStart"/>
      <w:r w:rsidRPr="00413482">
        <w:rPr>
          <w:rFonts w:ascii="Arial" w:eastAsia="Times New Roman" w:hAnsi="Arial" w:cs="Arial"/>
          <w:spacing w:val="-3"/>
          <w:sz w:val="24"/>
          <w:szCs w:val="24"/>
        </w:rPr>
        <w:t>εργοταξιακές</w:t>
      </w:r>
      <w:proofErr w:type="spellEnd"/>
      <w:r w:rsidRPr="00413482">
        <w:rPr>
          <w:rFonts w:ascii="Arial" w:eastAsia="Times New Roman" w:hAnsi="Arial" w:cs="Arial"/>
          <w:spacing w:val="-3"/>
          <w:sz w:val="24"/>
          <w:szCs w:val="24"/>
        </w:rPr>
        <w:t xml:space="preserve"> οδούς που απαιτούνται για την ασφαλή διακίνηση εξοπλισμού και υλικών κατασκευής του </w:t>
      </w:r>
      <w:proofErr w:type="spellStart"/>
      <w:r w:rsidRPr="00413482">
        <w:rPr>
          <w:rFonts w:ascii="Arial" w:eastAsia="Times New Roman" w:hAnsi="Arial" w:cs="Arial"/>
          <w:spacing w:val="-3"/>
          <w:sz w:val="24"/>
          <w:szCs w:val="24"/>
        </w:rPr>
        <w:t>Εργου</w:t>
      </w:r>
      <w:proofErr w:type="spellEnd"/>
      <w:r w:rsidRPr="00413482">
        <w:rPr>
          <w:rFonts w:ascii="Arial" w:eastAsia="Times New Roman" w:hAnsi="Arial" w:cs="Arial"/>
          <w:spacing w:val="-3"/>
          <w:sz w:val="24"/>
          <w:szCs w:val="24"/>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1.27</w:t>
      </w:r>
      <w:r w:rsidRPr="00413482">
        <w:rPr>
          <w:rFonts w:ascii="Arial" w:eastAsia="Times New Roman" w:hAnsi="Arial" w:cs="Arial"/>
          <w:spacing w:val="-3"/>
          <w:sz w:val="24"/>
          <w:szCs w:val="24"/>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413482">
        <w:rPr>
          <w:rFonts w:ascii="Arial" w:eastAsia="Times New Roman" w:hAnsi="Arial" w:cs="Arial"/>
          <w:spacing w:val="-3"/>
          <w:sz w:val="24"/>
          <w:szCs w:val="24"/>
        </w:rPr>
        <w:t>αγκύρωσης</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πικούνισμα</w:t>
      </w:r>
      <w:proofErr w:type="spellEnd"/>
      <w:r w:rsidRPr="00413482">
        <w:rPr>
          <w:rFonts w:ascii="Arial" w:eastAsia="Times New Roman" w:hAnsi="Arial" w:cs="Arial"/>
          <w:spacing w:val="-3"/>
          <w:sz w:val="24"/>
          <w:szCs w:val="24"/>
        </w:rPr>
        <w:t xml:space="preserve">), καθώς και οι δαπάνες μεταφοράς και απόθεσης των προϊόντων που παράγονται ως </w:t>
      </w:r>
      <w:proofErr w:type="spellStart"/>
      <w:r w:rsidRPr="00413482">
        <w:rPr>
          <w:rFonts w:ascii="Arial" w:eastAsia="Times New Roman" w:hAnsi="Arial" w:cs="Arial"/>
          <w:spacing w:val="-3"/>
          <w:sz w:val="24"/>
          <w:szCs w:val="24"/>
        </w:rPr>
        <w:t>αποτέλεμα</w:t>
      </w:r>
      <w:proofErr w:type="spellEnd"/>
      <w:r w:rsidRPr="00413482">
        <w:rPr>
          <w:rFonts w:ascii="Arial" w:eastAsia="Times New Roman" w:hAnsi="Arial" w:cs="Arial"/>
          <w:spacing w:val="-3"/>
          <w:sz w:val="24"/>
          <w:szCs w:val="24"/>
        </w:rPr>
        <w:t xml:space="preserve"> των παραπάνω εργασιών.</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1.28</w:t>
      </w:r>
      <w:r w:rsidRPr="00413482">
        <w:rPr>
          <w:rFonts w:ascii="Arial" w:eastAsia="Times New Roman" w:hAnsi="Arial" w:cs="Arial"/>
          <w:spacing w:val="-3"/>
          <w:sz w:val="24"/>
          <w:szCs w:val="24"/>
        </w:rPr>
        <w:tab/>
        <w:t xml:space="preserve">Οι δαπάνες διάνοιξης τομών ή οπών στα τοιχώματα υφισταμένων αγωγών, φρεατίων, τεχνικών έργων </w:t>
      </w:r>
      <w:proofErr w:type="spellStart"/>
      <w:r w:rsidRPr="00413482">
        <w:rPr>
          <w:rFonts w:ascii="Arial" w:eastAsia="Times New Roman" w:hAnsi="Arial" w:cs="Arial"/>
          <w:spacing w:val="-3"/>
          <w:sz w:val="24"/>
          <w:szCs w:val="24"/>
        </w:rPr>
        <w:t>κ.λ.π</w:t>
      </w:r>
      <w:proofErr w:type="spellEnd"/>
      <w:r w:rsidRPr="00413482">
        <w:rPr>
          <w:rFonts w:ascii="Arial" w:eastAsia="Times New Roman" w:hAnsi="Arial" w:cs="Arial"/>
          <w:spacing w:val="-3"/>
          <w:sz w:val="24"/>
          <w:szCs w:val="24"/>
        </w:rPr>
        <w:t xml:space="preserve">., με οποιαδήποτε μέσα, για τη σύνδεση νέων συμβαλλόντων αγωγών, εκτός αν προβλέπεται </w:t>
      </w:r>
      <w:proofErr w:type="spellStart"/>
      <w:r w:rsidRPr="00413482">
        <w:rPr>
          <w:rFonts w:ascii="Arial" w:eastAsia="Times New Roman" w:hAnsi="Arial" w:cs="Arial"/>
          <w:spacing w:val="-3"/>
          <w:sz w:val="24"/>
          <w:szCs w:val="24"/>
        </w:rPr>
        <w:t>ιδιάτερη</w:t>
      </w:r>
      <w:proofErr w:type="spellEnd"/>
      <w:r w:rsidRPr="00413482">
        <w:rPr>
          <w:rFonts w:ascii="Arial" w:eastAsia="Times New Roman" w:hAnsi="Arial" w:cs="Arial"/>
          <w:spacing w:val="-3"/>
          <w:sz w:val="24"/>
          <w:szCs w:val="24"/>
        </w:rPr>
        <w:t xml:space="preserve"> πληρωμή προς τούτο στα τεύχη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1.29</w:t>
      </w:r>
      <w:r w:rsidRPr="00413482">
        <w:rPr>
          <w:rFonts w:ascii="Arial" w:eastAsia="Times New Roman" w:hAnsi="Arial" w:cs="Arial"/>
          <w:spacing w:val="-3"/>
          <w:sz w:val="24"/>
          <w:szCs w:val="24"/>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413482">
        <w:rPr>
          <w:rFonts w:ascii="Arial" w:eastAsia="Times New Roman" w:hAnsi="Arial" w:cs="Arial"/>
          <w:spacing w:val="-3"/>
          <w:sz w:val="24"/>
          <w:szCs w:val="24"/>
        </w:rPr>
        <w:t>ασφαλτομιγμάτων</w:t>
      </w:r>
      <w:proofErr w:type="spellEnd"/>
      <w:r w:rsidRPr="00413482">
        <w:rPr>
          <w:rFonts w:ascii="Arial" w:eastAsia="Times New Roman" w:hAnsi="Arial" w:cs="Arial"/>
          <w:spacing w:val="-3"/>
          <w:sz w:val="24"/>
          <w:szCs w:val="24"/>
        </w:rPr>
        <w:t>, μελέτες ικριωμάτων κλπ.</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1.30</w:t>
      </w:r>
      <w:r w:rsidRPr="00413482">
        <w:rPr>
          <w:rFonts w:ascii="Arial" w:eastAsia="Times New Roman" w:hAnsi="Arial" w:cs="Arial"/>
          <w:spacing w:val="-3"/>
          <w:sz w:val="24"/>
          <w:szCs w:val="24"/>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1.31</w:t>
      </w:r>
      <w:r w:rsidRPr="00413482">
        <w:rPr>
          <w:rFonts w:ascii="Arial" w:eastAsia="Times New Roman" w:hAnsi="Arial" w:cs="Arial"/>
          <w:spacing w:val="-3"/>
          <w:sz w:val="24"/>
          <w:szCs w:val="24"/>
        </w:rPr>
        <w:tab/>
        <w:t>Οι δαπάνες λήψης μέτρων για την προστασία του περιβάλλοντος, από την εγκατάσταση του Αναδόχου στο '</w:t>
      </w:r>
      <w:proofErr w:type="spellStart"/>
      <w:r w:rsidRPr="00413482">
        <w:rPr>
          <w:rFonts w:ascii="Arial" w:eastAsia="Times New Roman" w:hAnsi="Arial" w:cs="Arial"/>
          <w:spacing w:val="-3"/>
          <w:sz w:val="24"/>
          <w:szCs w:val="24"/>
        </w:rPr>
        <w:t>Εργο</w:t>
      </w:r>
      <w:proofErr w:type="spellEnd"/>
      <w:r w:rsidRPr="00413482">
        <w:rPr>
          <w:rFonts w:ascii="Arial" w:eastAsia="Times New Roman" w:hAnsi="Arial" w:cs="Arial"/>
          <w:spacing w:val="-3"/>
          <w:sz w:val="24"/>
          <w:szCs w:val="24"/>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1.32</w:t>
      </w:r>
      <w:r w:rsidRPr="00413482">
        <w:rPr>
          <w:rFonts w:ascii="Arial" w:eastAsia="Times New Roman" w:hAnsi="Arial" w:cs="Arial"/>
          <w:spacing w:val="-3"/>
          <w:sz w:val="24"/>
          <w:szCs w:val="24"/>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1.33</w:t>
      </w:r>
      <w:r w:rsidRPr="00413482">
        <w:rPr>
          <w:rFonts w:ascii="Arial" w:eastAsia="Times New Roman" w:hAnsi="Arial" w:cs="Arial"/>
          <w:spacing w:val="-3"/>
          <w:sz w:val="24"/>
          <w:szCs w:val="24"/>
        </w:rPr>
        <w:tab/>
        <w:t xml:space="preserve">Οι δαπάνες λήψης μέτρων για την εξασφάλιση της συνεχούς και απρόσκοπτης λειτουργίας των υπαρχόντων στην περιοχή του Έργου δικτύων </w:t>
      </w:r>
      <w:r w:rsidRPr="00413482">
        <w:rPr>
          <w:rFonts w:ascii="Arial" w:eastAsia="Times New Roman" w:hAnsi="Arial" w:cs="Arial"/>
          <w:spacing w:val="-3"/>
          <w:sz w:val="24"/>
          <w:szCs w:val="24"/>
        </w:rPr>
        <w:lastRenderedPageBreak/>
        <w:t xml:space="preserve">(δίκτυα ύδρευσης, άρδευσης, αποχέτευσης και αποστράγγισης, τάφροι, διώρυγες, </w:t>
      </w:r>
      <w:proofErr w:type="spellStart"/>
      <w:r w:rsidRPr="00413482">
        <w:rPr>
          <w:rFonts w:ascii="Arial" w:eastAsia="Times New Roman" w:hAnsi="Arial" w:cs="Arial"/>
          <w:spacing w:val="-3"/>
          <w:sz w:val="24"/>
          <w:szCs w:val="24"/>
        </w:rPr>
        <w:t>υδατορέματα</w:t>
      </w:r>
      <w:proofErr w:type="spellEnd"/>
      <w:r w:rsidRPr="00413482">
        <w:rPr>
          <w:rFonts w:ascii="Arial" w:eastAsia="Times New Roman" w:hAnsi="Arial" w:cs="Arial"/>
          <w:spacing w:val="-3"/>
          <w:sz w:val="24"/>
          <w:szCs w:val="24"/>
        </w:rPr>
        <w:t xml:space="preserve"> κλπ), τα οποία επηρεάζονται από την εκτέλεση των εργασιών, και ιδιαίτερα όταν:</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w:t>
      </w:r>
      <w:r w:rsidRPr="00413482">
        <w:rPr>
          <w:rFonts w:ascii="Arial" w:eastAsia="Times New Roman" w:hAnsi="Arial" w:cs="Arial"/>
          <w:spacing w:val="-3"/>
          <w:sz w:val="24"/>
          <w:szCs w:val="24"/>
        </w:rPr>
        <w:tab/>
        <w:t>τα δίκτυα είναι σχετικά ανεπαρκή και ευαίσθητα σε δυσμενή μεταχείριση,</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(2)</w:t>
      </w:r>
      <w:r w:rsidRPr="00413482">
        <w:rPr>
          <w:rFonts w:ascii="Arial" w:eastAsia="Times New Roman" w:hAnsi="Arial" w:cs="Arial"/>
          <w:spacing w:val="-3"/>
          <w:sz w:val="24"/>
          <w:szCs w:val="24"/>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1.34</w:t>
      </w:r>
      <w:r w:rsidRPr="00413482">
        <w:rPr>
          <w:rFonts w:ascii="Arial" w:eastAsia="Times New Roman" w:hAnsi="Arial" w:cs="Arial"/>
          <w:spacing w:val="-3"/>
          <w:sz w:val="24"/>
          <w:szCs w:val="24"/>
        </w:rPr>
        <w:tab/>
        <w:t>Οι δαπάνες συντήρησης του έργου μέχρι την οριστική του παραλαβή.</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rPr>
        <w:tab/>
        <w:t>Ο Φόρος Προστιθέμενης Αξίας (Φ.Π.Α) επί των λογαριασμών του Αναδόχου βαρύνει τον Κύριο του Έργου.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413482">
        <w:rPr>
          <w:rFonts w:ascii="Arial" w:eastAsia="Times New Roman" w:hAnsi="Arial" w:cs="Arial"/>
          <w:spacing w:val="-3"/>
          <w:sz w:val="24"/>
          <w:szCs w:val="24"/>
        </w:rPr>
        <w:t>επιμετρώνται</w:t>
      </w:r>
      <w:proofErr w:type="spellEnd"/>
      <w:r w:rsidRPr="00413482">
        <w:rPr>
          <w:rFonts w:ascii="Arial" w:eastAsia="Times New Roman" w:hAnsi="Arial" w:cs="Arial"/>
          <w:spacing w:val="-3"/>
          <w:sz w:val="24"/>
          <w:szCs w:val="24"/>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(1)</w:t>
      </w:r>
      <w:r w:rsidRPr="00413482">
        <w:rPr>
          <w:rFonts w:ascii="Arial" w:eastAsia="Times New Roman" w:hAnsi="Arial" w:cs="Arial"/>
          <w:spacing w:val="-3"/>
          <w:sz w:val="24"/>
          <w:szCs w:val="24"/>
        </w:rPr>
        <w:tab/>
      </w:r>
      <w:r w:rsidRPr="00413482">
        <w:rPr>
          <w:rFonts w:ascii="Arial" w:eastAsia="Times New Roman" w:hAnsi="Arial" w:cs="Arial"/>
          <w:spacing w:val="-3"/>
          <w:sz w:val="24"/>
          <w:szCs w:val="24"/>
          <w:u w:val="single"/>
        </w:rPr>
        <w:t xml:space="preserve">Διάτρητοι σωλήνες </w:t>
      </w:r>
      <w:proofErr w:type="spellStart"/>
      <w:r w:rsidRPr="00413482">
        <w:rPr>
          <w:rFonts w:ascii="Arial" w:eastAsia="Times New Roman" w:hAnsi="Arial" w:cs="Arial"/>
          <w:spacing w:val="-3"/>
          <w:sz w:val="24"/>
          <w:szCs w:val="24"/>
          <w:u w:val="single"/>
        </w:rPr>
        <w:t>στραγγιστηρίων</w:t>
      </w:r>
      <w:proofErr w:type="spellEnd"/>
      <w:r w:rsidRPr="00413482">
        <w:rPr>
          <w:rFonts w:ascii="Arial" w:eastAsia="Times New Roman" w:hAnsi="Arial" w:cs="Arial"/>
          <w:spacing w:val="-3"/>
          <w:sz w:val="24"/>
          <w:szCs w:val="24"/>
          <w:u w:val="single"/>
        </w:rPr>
        <w:t xml:space="preserve">, αγωγοί αποχέτευσης </w:t>
      </w:r>
      <w:proofErr w:type="spellStart"/>
      <w:r w:rsidRPr="00413482">
        <w:rPr>
          <w:rFonts w:ascii="Arial" w:eastAsia="Times New Roman" w:hAnsi="Arial" w:cs="Arial"/>
          <w:spacing w:val="-3"/>
          <w:sz w:val="24"/>
          <w:szCs w:val="24"/>
          <w:u w:val="single"/>
        </w:rPr>
        <w:t>ομβρίων</w:t>
      </w:r>
      <w:proofErr w:type="spellEnd"/>
      <w:r w:rsidRPr="00413482">
        <w:rPr>
          <w:rFonts w:ascii="Arial" w:eastAsia="Times New Roman" w:hAnsi="Arial" w:cs="Arial"/>
          <w:spacing w:val="-3"/>
          <w:sz w:val="24"/>
          <w:szCs w:val="24"/>
          <w:u w:val="single"/>
        </w:rPr>
        <w:t xml:space="preserve"> και ακαθάρτων από σκυρόδεμα, </w:t>
      </w:r>
      <w:r w:rsidRPr="00413482">
        <w:rPr>
          <w:rFonts w:ascii="Arial" w:eastAsia="Times New Roman" w:hAnsi="Arial" w:cs="Arial"/>
          <w:spacing w:val="-3"/>
          <w:sz w:val="24"/>
          <w:szCs w:val="24"/>
          <w:u w:val="single"/>
          <w:lang w:val="en-US"/>
        </w:rPr>
        <w:t>PVC</w:t>
      </w:r>
      <w:r w:rsidRPr="00413482">
        <w:rPr>
          <w:rFonts w:ascii="Arial" w:eastAsia="Times New Roman" w:hAnsi="Arial" w:cs="Arial"/>
          <w:spacing w:val="-3"/>
          <w:sz w:val="24"/>
          <w:szCs w:val="24"/>
          <w:u w:val="single"/>
        </w:rPr>
        <w:t xml:space="preserve"> κλπ</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Για ονομαστική διάμετρο </w:t>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χρησιμοποιούμενου σωλήνα διαφορετική από τις αναφερόμενες στα </w:t>
      </w:r>
      <w:proofErr w:type="spellStart"/>
      <w:r w:rsidRPr="00413482">
        <w:rPr>
          <w:rFonts w:ascii="Arial" w:eastAsia="Times New Roman" w:hAnsi="Arial" w:cs="Arial"/>
          <w:spacing w:val="-3"/>
          <w:sz w:val="24"/>
          <w:szCs w:val="24"/>
        </w:rPr>
        <w:t>υποάρθρα</w:t>
      </w:r>
      <w:proofErr w:type="spellEnd"/>
      <w:r w:rsidRPr="00413482">
        <w:rPr>
          <w:rFonts w:ascii="Arial" w:eastAsia="Times New Roman" w:hAnsi="Arial" w:cs="Arial"/>
          <w:spacing w:val="-3"/>
          <w:sz w:val="24"/>
          <w:szCs w:val="24"/>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 </w:t>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M</w:t>
      </w:r>
      <w:r w:rsidRPr="00413482">
        <w:rPr>
          <w:rFonts w:ascii="Arial" w:eastAsia="Times New Roman" w:hAnsi="Arial" w:cs="Arial"/>
          <w:spacing w:val="-3"/>
          <w:sz w:val="24"/>
          <w:szCs w:val="24"/>
        </w:rPr>
        <w:t xml:space="preserve">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t xml:space="preserve">όπου </w:t>
      </w:r>
      <w:r w:rsidRPr="00413482">
        <w:rPr>
          <w:rFonts w:ascii="Arial" w:eastAsia="Times New Roman" w:hAnsi="Arial" w:cs="Arial"/>
          <w:spacing w:val="-3"/>
          <w:sz w:val="24"/>
          <w:szCs w:val="24"/>
        </w:rPr>
        <w:tab/>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rPr>
        <w:tab/>
        <w:t>Ονομαστική διάμετρος του χρησιμοποιούμενου σωλήνα</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M</w:t>
      </w:r>
      <w:r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rPr>
        <w:tab/>
        <w:t>Η αμέσως μικρότερη διάμετρος σωλήνα που περιλαμβάνεται στο παρόν Τιμολόγιο.</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Αν δεν υπάρχει μικρότερη διάμετρος ως </w:t>
      </w:r>
      <w:r w:rsidRPr="00413482">
        <w:rPr>
          <w:rFonts w:ascii="Arial" w:eastAsia="Times New Roman" w:hAnsi="Arial" w:cs="Arial"/>
          <w:spacing w:val="-3"/>
          <w:sz w:val="24"/>
          <w:szCs w:val="24"/>
          <w:lang w:val="en-GB"/>
        </w:rPr>
        <w:t>DM</w:t>
      </w:r>
      <w:r w:rsidRPr="00413482">
        <w:rPr>
          <w:rFonts w:ascii="Arial" w:eastAsia="Times New Roman" w:hAnsi="Arial" w:cs="Arial"/>
          <w:spacing w:val="-3"/>
          <w:sz w:val="24"/>
          <w:szCs w:val="24"/>
        </w:rPr>
        <w:t xml:space="preserve"> θα χρησιμοποιείται η αμέσως μεγαλύτερη υπάρχουσα διάμετρος.</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u w:val="single"/>
        </w:rPr>
      </w:pPr>
      <w:r w:rsidRPr="00413482">
        <w:rPr>
          <w:rFonts w:ascii="Arial" w:eastAsia="Times New Roman" w:hAnsi="Arial" w:cs="Arial"/>
          <w:spacing w:val="-3"/>
          <w:sz w:val="24"/>
          <w:szCs w:val="24"/>
        </w:rPr>
        <w:lastRenderedPageBreak/>
        <w:t>(2)</w:t>
      </w:r>
      <w:r w:rsidRPr="00413482">
        <w:rPr>
          <w:rFonts w:ascii="Arial" w:eastAsia="Times New Roman" w:hAnsi="Arial" w:cs="Arial"/>
          <w:spacing w:val="-3"/>
          <w:sz w:val="24"/>
          <w:szCs w:val="24"/>
        </w:rPr>
        <w:tab/>
      </w:r>
      <w:r w:rsidRPr="00413482">
        <w:rPr>
          <w:rFonts w:ascii="Arial" w:eastAsia="Times New Roman" w:hAnsi="Arial" w:cs="Arial"/>
          <w:spacing w:val="-3"/>
          <w:sz w:val="24"/>
          <w:szCs w:val="24"/>
          <w:u w:val="single"/>
        </w:rPr>
        <w:t>Μόρφωση αρμών με προκατασκευασμένες πλάκες τύπου FLEXCELL ή αναλόγου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Για πάχος </w:t>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χρησιμοποιούμενης πλάκας μεγαλύτερο από το πάχος της συμβατικής πλάκας του παρόντος τιμολογίου (12 </w:t>
      </w:r>
      <w:r w:rsidRPr="00413482">
        <w:rPr>
          <w:rFonts w:ascii="Arial" w:eastAsia="Times New Roman" w:hAnsi="Arial" w:cs="Arial"/>
          <w:spacing w:val="-3"/>
          <w:sz w:val="24"/>
          <w:szCs w:val="24"/>
          <w:lang w:val="en-GB"/>
        </w:rPr>
        <w:t>mm</w:t>
      </w:r>
      <w:r w:rsidRPr="00413482">
        <w:rPr>
          <w:rFonts w:ascii="Arial" w:eastAsia="Times New Roman" w:hAnsi="Arial" w:cs="Arial"/>
          <w:spacing w:val="-3"/>
          <w:sz w:val="24"/>
          <w:szCs w:val="24"/>
        </w:rPr>
        <w:t xml:space="preserve">), θα γίνεται αναγωγή της επιφάνειας της χρησιμοποιούμενης πλάκας σε επιφάνεια συμβατικής πλάκας πάχους 12 </w:t>
      </w:r>
      <w:r w:rsidRPr="00413482">
        <w:rPr>
          <w:rFonts w:ascii="Arial" w:eastAsia="Times New Roman" w:hAnsi="Arial" w:cs="Arial"/>
          <w:spacing w:val="-3"/>
          <w:sz w:val="24"/>
          <w:szCs w:val="24"/>
          <w:lang w:val="en-GB"/>
        </w:rPr>
        <w:t>mm</w:t>
      </w:r>
      <w:r w:rsidRPr="00413482">
        <w:rPr>
          <w:rFonts w:ascii="Arial" w:eastAsia="Times New Roman" w:hAnsi="Arial" w:cs="Arial"/>
          <w:spacing w:val="-3"/>
          <w:sz w:val="24"/>
          <w:szCs w:val="24"/>
        </w:rPr>
        <w:t xml:space="preserve">, με βάση το λόγο: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 12</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t xml:space="preserve">όπου </w:t>
      </w:r>
      <w:r w:rsidRPr="00413482">
        <w:rPr>
          <w:rFonts w:ascii="Arial" w:eastAsia="Times New Roman" w:hAnsi="Arial" w:cs="Arial"/>
          <w:spacing w:val="-3"/>
          <w:sz w:val="24"/>
          <w:szCs w:val="24"/>
          <w:lang w:val="en-GB"/>
        </w:rPr>
        <w:t>D</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Το πάχος της χρησιμοποιούμενης πλάκας σε </w:t>
      </w:r>
      <w:r w:rsidRPr="00413482">
        <w:rPr>
          <w:rFonts w:ascii="Arial" w:eastAsia="Times New Roman" w:hAnsi="Arial" w:cs="Arial"/>
          <w:spacing w:val="-3"/>
          <w:sz w:val="24"/>
          <w:szCs w:val="24"/>
          <w:lang w:val="en-GB"/>
        </w:rPr>
        <w:t>mm</w:t>
      </w:r>
      <w:r w:rsidRPr="00413482">
        <w:rPr>
          <w:rFonts w:ascii="Arial" w:eastAsia="Times New Roman" w:hAnsi="Arial" w:cs="Arial"/>
          <w:spacing w:val="-3"/>
          <w:sz w:val="24"/>
          <w:szCs w:val="24"/>
        </w:rPr>
        <w:t>.</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(3)</w:t>
      </w:r>
      <w:r w:rsidRPr="00413482">
        <w:rPr>
          <w:rFonts w:ascii="Arial" w:eastAsia="Times New Roman" w:hAnsi="Arial" w:cs="Arial"/>
          <w:spacing w:val="-3"/>
          <w:sz w:val="24"/>
          <w:szCs w:val="24"/>
        </w:rPr>
        <w:tab/>
      </w:r>
      <w:proofErr w:type="spellStart"/>
      <w:r w:rsidRPr="00413482">
        <w:rPr>
          <w:rFonts w:ascii="Arial" w:eastAsia="Times New Roman" w:hAnsi="Arial" w:cs="Arial"/>
          <w:spacing w:val="-3"/>
          <w:sz w:val="24"/>
          <w:szCs w:val="24"/>
          <w:u w:val="single"/>
        </w:rPr>
        <w:t>Στεγάνωση</w:t>
      </w:r>
      <w:proofErr w:type="spellEnd"/>
      <w:r w:rsidRPr="00413482">
        <w:rPr>
          <w:rFonts w:ascii="Arial" w:eastAsia="Times New Roman" w:hAnsi="Arial" w:cs="Arial"/>
          <w:spacing w:val="-3"/>
          <w:sz w:val="24"/>
          <w:szCs w:val="24"/>
          <w:u w:val="single"/>
        </w:rPr>
        <w:t xml:space="preserve"> αρμών με ταινίες τύπου HYDROFOIL PVC</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Για πλάτος Β</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χρησιμοποιούμενης ταινίας μεγαλύτερο από το πλάτος της συμβατικής ταινίας του παρόντος Τιμολογίου (240 </w:t>
      </w:r>
      <w:r w:rsidRPr="00413482">
        <w:rPr>
          <w:rFonts w:ascii="Arial" w:eastAsia="Times New Roman" w:hAnsi="Arial" w:cs="Arial"/>
          <w:spacing w:val="-3"/>
          <w:sz w:val="24"/>
          <w:szCs w:val="24"/>
          <w:lang w:val="en-GB"/>
        </w:rPr>
        <w:t>mm</w:t>
      </w:r>
      <w:r w:rsidRPr="00413482">
        <w:rPr>
          <w:rFonts w:ascii="Arial" w:eastAsia="Times New Roman" w:hAnsi="Arial" w:cs="Arial"/>
          <w:spacing w:val="-3"/>
          <w:sz w:val="24"/>
          <w:szCs w:val="24"/>
        </w:rPr>
        <w:t xml:space="preserve">), θα γίνεται αναγωγή του μήκους της χρησιμοποιούμενης ταινίας σε μήκος συμβατική ταινίας πλάτους 240 </w:t>
      </w:r>
      <w:r w:rsidRPr="00413482">
        <w:rPr>
          <w:rFonts w:ascii="Arial" w:eastAsia="Times New Roman" w:hAnsi="Arial" w:cs="Arial"/>
          <w:spacing w:val="-3"/>
          <w:sz w:val="24"/>
          <w:szCs w:val="24"/>
          <w:lang w:val="en-GB"/>
        </w:rPr>
        <w:t>mm</w:t>
      </w:r>
      <w:r w:rsidRPr="00413482">
        <w:rPr>
          <w:rFonts w:ascii="Arial" w:eastAsia="Times New Roman" w:hAnsi="Arial" w:cs="Arial"/>
          <w:spacing w:val="-3"/>
          <w:sz w:val="24"/>
          <w:szCs w:val="24"/>
        </w:rPr>
        <w:t xml:space="preserve">, με βάση το λόγο: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t>Β</w:t>
      </w:r>
      <w:r w:rsidRPr="00413482">
        <w:rPr>
          <w:rFonts w:ascii="Arial" w:eastAsia="Times New Roman" w:hAnsi="Arial" w:cs="Arial"/>
          <w:spacing w:val="-3"/>
          <w:sz w:val="24"/>
          <w:szCs w:val="24"/>
          <w:vertAlign w:val="subscript"/>
          <w:lang w:val="en-GB"/>
        </w:rPr>
        <w:t>N</w:t>
      </w:r>
      <w:r w:rsidRPr="00413482">
        <w:rPr>
          <w:rFonts w:ascii="Arial" w:eastAsia="Times New Roman" w:hAnsi="Arial" w:cs="Arial"/>
          <w:spacing w:val="-3"/>
          <w:sz w:val="24"/>
          <w:szCs w:val="24"/>
        </w:rPr>
        <w:t xml:space="preserve"> / 240</w:t>
      </w:r>
      <w:r w:rsidRPr="00413482">
        <w:rPr>
          <w:rFonts w:ascii="Arial" w:eastAsia="Times New Roman" w:hAnsi="Arial" w:cs="Arial"/>
          <w:spacing w:val="-3"/>
          <w:sz w:val="24"/>
          <w:szCs w:val="24"/>
        </w:rPr>
        <w:tab/>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spacing w:val="-3"/>
          <w:sz w:val="24"/>
          <w:szCs w:val="24"/>
        </w:rPr>
      </w:pPr>
      <w:r w:rsidRPr="00413482">
        <w:rPr>
          <w:rFonts w:ascii="Arial" w:eastAsia="Times New Roman" w:hAnsi="Arial" w:cs="Arial"/>
          <w:spacing w:val="-3"/>
          <w:sz w:val="24"/>
          <w:szCs w:val="24"/>
        </w:rPr>
        <w:t xml:space="preserve">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όπου Β</w:t>
      </w:r>
      <w:r w:rsidRPr="00413482">
        <w:rPr>
          <w:rFonts w:ascii="Arial" w:eastAsia="Times New Roman" w:hAnsi="Arial" w:cs="Arial"/>
          <w:spacing w:val="-3"/>
          <w:sz w:val="24"/>
          <w:szCs w:val="24"/>
          <w:vertAlign w:val="subscript"/>
        </w:rPr>
        <w:t>Ν</w:t>
      </w:r>
      <w:r w:rsidRPr="00413482">
        <w:rPr>
          <w:rFonts w:ascii="Arial" w:eastAsia="Times New Roman" w:hAnsi="Arial" w:cs="Arial"/>
          <w:spacing w:val="-3"/>
          <w:sz w:val="24"/>
          <w:szCs w:val="24"/>
        </w:rPr>
        <w:t xml:space="preserve">: Το πλάτος της χρησιμοποιούμενης ταινίας σε </w:t>
      </w:r>
      <w:r w:rsidRPr="00413482">
        <w:rPr>
          <w:rFonts w:ascii="Arial" w:eastAsia="Times New Roman" w:hAnsi="Arial" w:cs="Arial"/>
          <w:spacing w:val="-3"/>
          <w:sz w:val="24"/>
          <w:szCs w:val="24"/>
          <w:lang w:val="en-GB"/>
        </w:rPr>
        <w:t>mm</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Παρεμφερής πρακτική μπορεί να έχει εφαρμογή και σε άλλες περιπτώσεις άρθρων του παρόντος Τιμολογίου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br w:type="page"/>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3"/>
      </w:tblGrid>
      <w:tr w:rsidR="00446282" w:rsidRPr="00413482" w:rsidTr="00384660">
        <w:tc>
          <w:tcPr>
            <w:tcW w:w="9003" w:type="dxa"/>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r w:rsidRPr="00413482">
              <w:rPr>
                <w:rFonts w:ascii="Arial" w:eastAsia="Times New Roman" w:hAnsi="Arial" w:cs="Arial"/>
                <w:b/>
                <w:bCs/>
                <w:i/>
                <w:iCs/>
                <w:spacing w:val="-3"/>
                <w:sz w:val="24"/>
                <w:szCs w:val="24"/>
              </w:rPr>
              <w:t xml:space="preserve">Οι τιμές μονάδος του παρόντος Τιμολογίου που φέρουν την σήμανση [*] </w:t>
            </w:r>
            <w:proofErr w:type="spellStart"/>
            <w:r w:rsidRPr="00413482">
              <w:rPr>
                <w:rFonts w:ascii="Arial" w:eastAsia="Times New Roman" w:hAnsi="Arial" w:cs="Arial"/>
                <w:b/>
                <w:bCs/>
                <w:i/>
                <w:iCs/>
                <w:spacing w:val="-3"/>
                <w:sz w:val="24"/>
                <w:szCs w:val="24"/>
              </w:rPr>
              <w:t>παραπλέυρως</w:t>
            </w:r>
            <w:proofErr w:type="spellEnd"/>
            <w:r w:rsidRPr="00413482">
              <w:rPr>
                <w:rFonts w:ascii="Arial" w:eastAsia="Times New Roman" w:hAnsi="Arial" w:cs="Arial"/>
                <w:b/>
                <w:bCs/>
                <w:i/>
                <w:iCs/>
                <w:spacing w:val="-3"/>
                <w:sz w:val="24"/>
                <w:szCs w:val="24"/>
              </w:rPr>
              <w:t xml:space="preserve"> της αναγραφόμενης τιμής σε ΕΥΡΩ </w:t>
            </w:r>
            <w:r w:rsidRPr="00413482">
              <w:rPr>
                <w:rFonts w:ascii="Arial" w:eastAsia="Times New Roman" w:hAnsi="Arial" w:cs="Arial"/>
                <w:b/>
                <w:bCs/>
                <w:i/>
                <w:iCs/>
                <w:spacing w:val="-3"/>
                <w:sz w:val="24"/>
                <w:szCs w:val="24"/>
                <w:u w:val="single"/>
              </w:rPr>
              <w:t>δεν συμπεριλαμβάνουν</w:t>
            </w:r>
            <w:r w:rsidRPr="00413482">
              <w:rPr>
                <w:rFonts w:ascii="Arial" w:eastAsia="Times New Roman" w:hAnsi="Arial" w:cs="Arial"/>
                <w:b/>
                <w:bCs/>
                <w:i/>
                <w:iCs/>
                <w:spacing w:val="-3"/>
                <w:sz w:val="24"/>
                <w:szCs w:val="24"/>
              </w:rPr>
              <w:t xml:space="preserve"> την δαπάνη της καθαρής μεταφοράς των, κατά περίπτωση, υλικών ή προϊόντων.</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r w:rsidRPr="00413482">
              <w:rPr>
                <w:rFonts w:ascii="Arial" w:eastAsia="Times New Roman" w:hAnsi="Arial" w:cs="Arial"/>
                <w:b/>
                <w:bCs/>
                <w:i/>
                <w:iCs/>
                <w:spacing w:val="-3"/>
                <w:sz w:val="24"/>
                <w:szCs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r w:rsidRPr="00413482">
              <w:rPr>
                <w:rFonts w:ascii="Arial" w:eastAsia="Times New Roman" w:hAnsi="Arial" w:cs="Arial"/>
                <w:b/>
                <w:bCs/>
                <w:i/>
                <w:iCs/>
                <w:spacing w:val="-3"/>
                <w:sz w:val="24"/>
                <w:szCs w:val="24"/>
              </w:rPr>
              <w:t>Για τον προσδιορισμό της ως άνω δαπάνης του μεταφορικού έργου καθορίζονται οι ακόλουθες τιμές μονάδας σε €/</w:t>
            </w:r>
            <w:r w:rsidRPr="00413482">
              <w:rPr>
                <w:rFonts w:ascii="Arial" w:eastAsia="Times New Roman" w:hAnsi="Arial" w:cs="Arial"/>
                <w:b/>
                <w:bCs/>
                <w:i/>
                <w:iCs/>
                <w:spacing w:val="-3"/>
                <w:sz w:val="24"/>
                <w:szCs w:val="24"/>
                <w:lang w:val="en-US"/>
              </w:rPr>
              <w:t>m</w:t>
            </w:r>
            <w:r w:rsidRPr="00413482">
              <w:rPr>
                <w:rFonts w:ascii="Arial" w:eastAsia="Times New Roman" w:hAnsi="Arial" w:cs="Arial"/>
                <w:b/>
                <w:bCs/>
                <w:i/>
                <w:iCs/>
                <w:spacing w:val="-3"/>
                <w:sz w:val="24"/>
                <w:szCs w:val="24"/>
                <w:vertAlign w:val="superscript"/>
              </w:rPr>
              <w:t>3</w:t>
            </w:r>
            <w:r w:rsidRPr="00413482">
              <w:rPr>
                <w:rFonts w:ascii="Arial" w:eastAsia="Times New Roman" w:hAnsi="Arial" w:cs="Arial"/>
                <w:b/>
                <w:bCs/>
                <w:i/>
                <w:iCs/>
                <w:spacing w:val="-3"/>
                <w:sz w:val="24"/>
                <w:szCs w:val="24"/>
              </w:rPr>
              <w:t>.</w:t>
            </w:r>
            <w:r w:rsidRPr="00413482">
              <w:rPr>
                <w:rFonts w:ascii="Arial" w:eastAsia="Times New Roman" w:hAnsi="Arial" w:cs="Arial"/>
                <w:b/>
                <w:bCs/>
                <w:i/>
                <w:iCs/>
                <w:spacing w:val="-3"/>
                <w:sz w:val="24"/>
                <w:szCs w:val="24"/>
                <w:lang w:val="en-US"/>
              </w:rPr>
              <w:t>km</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p>
          <w:tbl>
            <w:tblPr>
              <w:tblW w:w="5675" w:type="dxa"/>
              <w:jc w:val="center"/>
              <w:tblLook w:val="0000" w:firstRow="0" w:lastRow="0" w:firstColumn="0" w:lastColumn="0" w:noHBand="0" w:noVBand="0"/>
            </w:tblPr>
            <w:tblGrid>
              <w:gridCol w:w="4539"/>
              <w:gridCol w:w="1136"/>
            </w:tblGrid>
            <w:tr w:rsidR="00446282" w:rsidRPr="00413482" w:rsidTr="0038466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lang w:val="en-GB"/>
                    </w:rPr>
                  </w:pPr>
                  <w:proofErr w:type="spellStart"/>
                  <w:r w:rsidRPr="00413482">
                    <w:rPr>
                      <w:rFonts w:ascii="Arial" w:eastAsia="Times New Roman" w:hAnsi="Arial" w:cs="Arial"/>
                      <w:b/>
                      <w:bCs/>
                      <w:spacing w:val="-3"/>
                      <w:sz w:val="24"/>
                      <w:szCs w:val="24"/>
                      <w:lang w:val="en-GB"/>
                    </w:rPr>
                    <w:t>Σε</w:t>
                  </w:r>
                  <w:proofErr w:type="spellEnd"/>
                  <w:r w:rsidRPr="00413482">
                    <w:rPr>
                      <w:rFonts w:ascii="Arial" w:eastAsia="Times New Roman" w:hAnsi="Arial" w:cs="Arial"/>
                      <w:b/>
                      <w:bCs/>
                      <w:spacing w:val="-3"/>
                      <w:sz w:val="24"/>
                      <w:szCs w:val="24"/>
                      <w:lang w:val="en-GB"/>
                    </w:rPr>
                    <w:t xml:space="preserve"> α</w:t>
                  </w:r>
                  <w:proofErr w:type="spellStart"/>
                  <w:r w:rsidRPr="00413482">
                    <w:rPr>
                      <w:rFonts w:ascii="Arial" w:eastAsia="Times New Roman" w:hAnsi="Arial" w:cs="Arial"/>
                      <w:b/>
                      <w:bCs/>
                      <w:spacing w:val="-3"/>
                      <w:sz w:val="24"/>
                      <w:szCs w:val="24"/>
                      <w:lang w:val="en-GB"/>
                    </w:rPr>
                    <w:t>στικές</w:t>
                  </w:r>
                  <w:proofErr w:type="spellEnd"/>
                  <w:r w:rsidRPr="00413482">
                    <w:rPr>
                      <w:rFonts w:ascii="Arial" w:eastAsia="Times New Roman" w:hAnsi="Arial" w:cs="Arial"/>
                      <w:b/>
                      <w:bCs/>
                      <w:spacing w:val="-3"/>
                      <w:sz w:val="24"/>
                      <w:szCs w:val="24"/>
                      <w:lang w:val="en-GB"/>
                    </w:rPr>
                    <w:t xml:space="preserve"> π</w:t>
                  </w:r>
                  <w:proofErr w:type="spellStart"/>
                  <w:r w:rsidRPr="00413482">
                    <w:rPr>
                      <w:rFonts w:ascii="Arial" w:eastAsia="Times New Roman" w:hAnsi="Arial" w:cs="Arial"/>
                      <w:b/>
                      <w:bCs/>
                      <w:spacing w:val="-3"/>
                      <w:sz w:val="24"/>
                      <w:szCs w:val="24"/>
                      <w:lang w:val="en-GB"/>
                    </w:rPr>
                    <w:t>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lang w:val="en-GB"/>
                    </w:rPr>
                  </w:pPr>
                  <w:r w:rsidRPr="00413482">
                    <w:rPr>
                      <w:rFonts w:ascii="Arial" w:eastAsia="Times New Roman" w:hAnsi="Arial" w:cs="Arial"/>
                      <w:spacing w:val="-3"/>
                      <w:sz w:val="24"/>
                      <w:szCs w:val="24"/>
                      <w:lang w:val="en-GB"/>
                    </w:rPr>
                    <w:t>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lang w:val="en-GB"/>
                    </w:rPr>
                  </w:pPr>
                  <w:r w:rsidRPr="00413482">
                    <w:rPr>
                      <w:rFonts w:ascii="Arial" w:eastAsia="Times New Roman" w:hAnsi="Arial" w:cs="Arial"/>
                      <w:spacing w:val="-3"/>
                      <w:sz w:val="24"/>
                      <w:szCs w:val="24"/>
                      <w:lang w:val="en-GB"/>
                    </w:rPr>
                    <w:t xml:space="preserve"> - απ</w:t>
                  </w:r>
                  <w:proofErr w:type="spellStart"/>
                  <w:r w:rsidRPr="00413482">
                    <w:rPr>
                      <w:rFonts w:ascii="Arial" w:eastAsia="Times New Roman" w:hAnsi="Arial" w:cs="Arial"/>
                      <w:spacing w:val="-3"/>
                      <w:sz w:val="24"/>
                      <w:szCs w:val="24"/>
                      <w:lang w:val="en-GB"/>
                    </w:rPr>
                    <w:t>όστ</w:t>
                  </w:r>
                  <w:proofErr w:type="spellEnd"/>
                  <w:r w:rsidRPr="00413482">
                    <w:rPr>
                      <w:rFonts w:ascii="Arial" w:eastAsia="Times New Roman" w:hAnsi="Arial" w:cs="Arial"/>
                      <w:spacing w:val="-3"/>
                      <w:sz w:val="24"/>
                      <w:szCs w:val="24"/>
                      <w:lang w:val="en-GB"/>
                    </w:rPr>
                    <w:t>αση &lt; 5 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lang w:val="en-GB"/>
                    </w:rPr>
                  </w:pPr>
                  <w:r w:rsidRPr="00413482">
                    <w:rPr>
                      <w:rFonts w:ascii="Arial" w:eastAsia="Times New Roman" w:hAnsi="Arial" w:cs="Arial"/>
                      <w:b/>
                      <w:bCs/>
                      <w:spacing w:val="-3"/>
                      <w:sz w:val="24"/>
                      <w:szCs w:val="24"/>
                    </w:rPr>
                    <w:t>0.</w:t>
                  </w:r>
                  <w:r w:rsidRPr="00413482">
                    <w:rPr>
                      <w:rFonts w:ascii="Arial" w:eastAsia="Times New Roman" w:hAnsi="Arial" w:cs="Arial"/>
                      <w:b/>
                      <w:bCs/>
                      <w:spacing w:val="-3"/>
                      <w:sz w:val="24"/>
                      <w:szCs w:val="24"/>
                      <w:lang w:val="en-US"/>
                    </w:rPr>
                    <w:t>28</w:t>
                  </w:r>
                  <w:r w:rsidRPr="00413482">
                    <w:rPr>
                      <w:rFonts w:ascii="Arial" w:eastAsia="Times New Roman" w:hAnsi="Arial" w:cs="Arial"/>
                      <w:b/>
                      <w:bCs/>
                      <w:spacing w:val="-3"/>
                      <w:sz w:val="24"/>
                      <w:szCs w:val="24"/>
                      <w:lang w:val="en-GB"/>
                    </w:rPr>
                    <w:t xml:space="preserve">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 5 </w:t>
                  </w:r>
                  <w:r w:rsidRPr="00413482">
                    <w:rPr>
                      <w:rFonts w:ascii="Arial" w:eastAsia="Times New Roman" w:hAnsi="Arial" w:cs="Arial"/>
                      <w:spacing w:val="-3"/>
                      <w:sz w:val="24"/>
                      <w:szCs w:val="24"/>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0,2</w:t>
                  </w:r>
                  <w:r w:rsidRPr="00413482">
                    <w:rPr>
                      <w:rFonts w:ascii="Arial" w:eastAsia="Times New Roman" w:hAnsi="Arial" w:cs="Arial"/>
                      <w:b/>
                      <w:bCs/>
                      <w:spacing w:val="-3"/>
                      <w:sz w:val="24"/>
                      <w:szCs w:val="24"/>
                      <w:lang w:val="en-US"/>
                    </w:rPr>
                    <w:t>1</w:t>
                  </w:r>
                  <w:r w:rsidRPr="00413482">
                    <w:rPr>
                      <w:rFonts w:ascii="Arial" w:eastAsia="Times New Roman" w:hAnsi="Arial" w:cs="Arial"/>
                      <w:b/>
                      <w:bCs/>
                      <w:spacing w:val="-3"/>
                      <w:sz w:val="24"/>
                      <w:szCs w:val="24"/>
                    </w:rPr>
                    <w:t xml:space="preserve">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Εκτός πόλεως</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lang w:val="en-GB"/>
                    </w:rPr>
                    <w:t>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4"/>
                      <w:szCs w:val="24"/>
                    </w:rPr>
                  </w:pPr>
                  <w:r w:rsidRPr="00413482">
                    <w:rPr>
                      <w:rFonts w:ascii="Arial" w:eastAsia="Times New Roman" w:hAnsi="Arial" w:cs="Arial"/>
                      <w:i/>
                      <w:iCs/>
                      <w:spacing w:val="-3"/>
                      <w:sz w:val="24"/>
                      <w:szCs w:val="24"/>
                    </w:rPr>
                    <w:t xml:space="preserve"> · </w:t>
                  </w:r>
                  <w:r w:rsidRPr="00413482">
                    <w:rPr>
                      <w:rFonts w:ascii="Arial" w:eastAsia="Times New Roman" w:hAnsi="Arial" w:cs="Arial"/>
                      <w:b/>
                      <w:i/>
                      <w:iCs/>
                      <w:spacing w:val="-3"/>
                      <w:sz w:val="24"/>
                      <w:szCs w:val="24"/>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lang w:val="en-GB"/>
                    </w:rPr>
                    <w:t>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&lt; 5 </w:t>
                  </w:r>
                  <w:r w:rsidRPr="00413482">
                    <w:rPr>
                      <w:rFonts w:ascii="Arial" w:eastAsia="Times New Roman" w:hAnsi="Arial" w:cs="Arial"/>
                      <w:spacing w:val="-3"/>
                      <w:sz w:val="24"/>
                      <w:szCs w:val="24"/>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 xml:space="preserve">0,20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 5 </w:t>
                  </w:r>
                  <w:r w:rsidRPr="00413482">
                    <w:rPr>
                      <w:rFonts w:ascii="Arial" w:eastAsia="Times New Roman" w:hAnsi="Arial" w:cs="Arial"/>
                      <w:spacing w:val="-3"/>
                      <w:sz w:val="24"/>
                      <w:szCs w:val="24"/>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 xml:space="preserve">0,19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4"/>
                      <w:szCs w:val="24"/>
                    </w:rPr>
                  </w:pPr>
                  <w:r w:rsidRPr="00413482">
                    <w:rPr>
                      <w:rFonts w:ascii="Arial" w:eastAsia="Times New Roman" w:hAnsi="Arial" w:cs="Arial"/>
                      <w:i/>
                      <w:iCs/>
                      <w:spacing w:val="-3"/>
                      <w:sz w:val="24"/>
                      <w:szCs w:val="24"/>
                    </w:rPr>
                    <w:t xml:space="preserve"> · </w:t>
                  </w:r>
                  <w:r w:rsidRPr="00413482">
                    <w:rPr>
                      <w:rFonts w:ascii="Arial" w:eastAsia="Times New Roman" w:hAnsi="Arial" w:cs="Arial"/>
                      <w:b/>
                      <w:i/>
                      <w:iCs/>
                      <w:spacing w:val="-3"/>
                      <w:sz w:val="24"/>
                      <w:szCs w:val="24"/>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lang w:val="en-GB"/>
                    </w:rPr>
                    <w:t>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&lt; 5 </w:t>
                  </w:r>
                  <w:r w:rsidRPr="00413482">
                    <w:rPr>
                      <w:rFonts w:ascii="Arial" w:eastAsia="Times New Roman" w:hAnsi="Arial" w:cs="Arial"/>
                      <w:spacing w:val="-3"/>
                      <w:sz w:val="24"/>
                      <w:szCs w:val="24"/>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 xml:space="preserve">0,25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 5 </w:t>
                  </w:r>
                  <w:r w:rsidRPr="00413482">
                    <w:rPr>
                      <w:rFonts w:ascii="Arial" w:eastAsia="Times New Roman" w:hAnsi="Arial" w:cs="Arial"/>
                      <w:spacing w:val="-3"/>
                      <w:sz w:val="24"/>
                      <w:szCs w:val="24"/>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 xml:space="preserve">0,21  </w:t>
                  </w:r>
                </w:p>
              </w:tc>
            </w:tr>
            <w:tr w:rsidR="00446282" w:rsidRPr="00413482" w:rsidTr="003846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4"/>
                      <w:szCs w:val="24"/>
                    </w:rPr>
                  </w:pPr>
                  <w:r w:rsidRPr="00413482">
                    <w:rPr>
                      <w:rFonts w:ascii="Arial" w:eastAsia="Times New Roman" w:hAnsi="Arial" w:cs="Arial"/>
                      <w:i/>
                      <w:iCs/>
                      <w:spacing w:val="-3"/>
                      <w:sz w:val="24"/>
                      <w:szCs w:val="24"/>
                    </w:rPr>
                    <w:t xml:space="preserve"> · </w:t>
                  </w:r>
                  <w:proofErr w:type="spellStart"/>
                  <w:r w:rsidRPr="00413482">
                    <w:rPr>
                      <w:rFonts w:ascii="Arial" w:eastAsia="Times New Roman" w:hAnsi="Arial" w:cs="Arial"/>
                      <w:b/>
                      <w:i/>
                      <w:iCs/>
                      <w:spacing w:val="-3"/>
                      <w:sz w:val="24"/>
                      <w:szCs w:val="24"/>
                    </w:rPr>
                    <w:t>εργοταξιακές</w:t>
                  </w:r>
                  <w:proofErr w:type="spellEnd"/>
                  <w:r w:rsidRPr="00413482">
                    <w:rPr>
                      <w:rFonts w:ascii="Arial" w:eastAsia="Times New Roman" w:hAnsi="Arial" w:cs="Arial"/>
                      <w:b/>
                      <w:i/>
                      <w:iCs/>
                      <w:spacing w:val="-3"/>
                      <w:sz w:val="24"/>
                      <w:szCs w:val="24"/>
                    </w:rPr>
                    <w:t xml:space="preserve"> οδοί</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lang w:val="en-GB"/>
                    </w:rPr>
                    <w:t> </w:t>
                  </w:r>
                </w:p>
              </w:tc>
            </w:tr>
            <w:tr w:rsidR="00446282" w:rsidRPr="00413482" w:rsidTr="0044628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&lt; 3 </w:t>
                  </w:r>
                  <w:r w:rsidRPr="00413482">
                    <w:rPr>
                      <w:rFonts w:ascii="Arial" w:eastAsia="Times New Roman" w:hAnsi="Arial" w:cs="Arial"/>
                      <w:spacing w:val="-3"/>
                      <w:sz w:val="24"/>
                      <w:szCs w:val="24"/>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 xml:space="preserve">0,22  </w:t>
                  </w:r>
                </w:p>
              </w:tc>
            </w:tr>
            <w:tr w:rsidR="00446282" w:rsidRPr="00413482" w:rsidTr="0044628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t xml:space="preserve"> - απόσταση ≥ 3 </w:t>
                  </w:r>
                  <w:r w:rsidRPr="00413482">
                    <w:rPr>
                      <w:rFonts w:ascii="Arial" w:eastAsia="Times New Roman" w:hAnsi="Arial" w:cs="Arial"/>
                      <w:spacing w:val="-3"/>
                      <w:sz w:val="24"/>
                      <w:szCs w:val="24"/>
                      <w:lang w:val="en-GB"/>
                    </w:rPr>
                    <w:t>km</w:t>
                  </w:r>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 xml:space="preserve">0,20  </w:t>
                  </w:r>
                </w:p>
              </w:tc>
            </w:tr>
            <w:tr w:rsidR="00446282" w:rsidRPr="00413482" w:rsidTr="0044628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b/>
                      <w:spacing w:val="-3"/>
                      <w:sz w:val="24"/>
                      <w:szCs w:val="24"/>
                    </w:rPr>
                    <w:t>Πρόσθετη τιμή για παρατεταμένη αναμονή φορτοεκφόρτωσης</w:t>
                  </w:r>
                  <w:r w:rsidRPr="00413482">
                    <w:rPr>
                      <w:rFonts w:ascii="Arial" w:eastAsia="Times New Roman" w:hAnsi="Arial" w:cs="Arial"/>
                      <w:spacing w:val="-3"/>
                      <w:sz w:val="24"/>
                      <w:szCs w:val="24"/>
                    </w:rPr>
                    <w:t xml:space="preserve"> (ασφαλτικά, εκσκαφές θεμελίων)</w:t>
                  </w:r>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4"/>
                      <w:szCs w:val="24"/>
                    </w:rPr>
                  </w:pPr>
                  <w:r w:rsidRPr="00413482">
                    <w:rPr>
                      <w:rFonts w:ascii="Arial" w:eastAsia="Times New Roman" w:hAnsi="Arial" w:cs="Arial"/>
                      <w:b/>
                      <w:bCs/>
                      <w:spacing w:val="-3"/>
                      <w:sz w:val="24"/>
                      <w:szCs w:val="24"/>
                    </w:rPr>
                    <w:t>0,03</w:t>
                  </w:r>
                </w:p>
              </w:tc>
            </w:tr>
          </w:tbl>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4"/>
                <w:szCs w:val="24"/>
              </w:rPr>
            </w:pPr>
            <w:r w:rsidRPr="00413482">
              <w:rPr>
                <w:rFonts w:ascii="Arial" w:eastAsia="Times New Roman" w:hAnsi="Arial" w:cs="Arial"/>
                <w:b/>
                <w:i/>
                <w:spacing w:val="-3"/>
                <w:sz w:val="24"/>
                <w:szCs w:val="24"/>
                <w:lang w:val="en-US"/>
              </w:rPr>
              <w:t>O</w:t>
            </w:r>
            <w:r w:rsidRPr="00413482">
              <w:rPr>
                <w:rFonts w:ascii="Arial" w:eastAsia="Times New Roman" w:hAnsi="Arial" w:cs="Arial"/>
                <w:b/>
                <w:i/>
                <w:spacing w:val="-3"/>
                <w:sz w:val="24"/>
                <w:szCs w:val="24"/>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413482">
              <w:rPr>
                <w:rFonts w:ascii="Arial" w:eastAsia="Times New Roman" w:hAnsi="Arial" w:cs="Arial"/>
                <w:b/>
                <w:i/>
                <w:spacing w:val="-3"/>
                <w:sz w:val="24"/>
                <w:szCs w:val="24"/>
              </w:rPr>
              <w:t>επιμετρώνται</w:t>
            </w:r>
            <w:proofErr w:type="spellEnd"/>
            <w:r w:rsidRPr="00413482">
              <w:rPr>
                <w:rFonts w:ascii="Arial" w:eastAsia="Times New Roman" w:hAnsi="Arial" w:cs="Arial"/>
                <w:b/>
                <w:i/>
                <w:spacing w:val="-3"/>
                <w:sz w:val="24"/>
                <w:szCs w:val="24"/>
              </w:rPr>
              <w:t xml:space="preserve"> σε κυβικά μέτρα (</w:t>
            </w:r>
            <w:r w:rsidRPr="00413482">
              <w:rPr>
                <w:rFonts w:ascii="Arial" w:eastAsia="Times New Roman" w:hAnsi="Arial" w:cs="Arial"/>
                <w:b/>
                <w:i/>
                <w:spacing w:val="-3"/>
                <w:sz w:val="24"/>
                <w:szCs w:val="24"/>
                <w:lang w:val="en-US"/>
              </w:rPr>
              <w:t>m</w:t>
            </w:r>
            <w:r w:rsidRPr="00413482">
              <w:rPr>
                <w:rFonts w:ascii="Arial" w:eastAsia="Times New Roman" w:hAnsi="Arial" w:cs="Arial"/>
                <w:b/>
                <w:i/>
                <w:spacing w:val="-3"/>
                <w:sz w:val="24"/>
                <w:szCs w:val="24"/>
                <w:vertAlign w:val="superscript"/>
              </w:rPr>
              <w:t>3</w:t>
            </w:r>
            <w:r w:rsidRPr="00413482">
              <w:rPr>
                <w:rFonts w:ascii="Arial" w:eastAsia="Times New Roman" w:hAnsi="Arial" w:cs="Arial"/>
                <w:b/>
                <w:i/>
                <w:spacing w:val="-3"/>
                <w:sz w:val="24"/>
                <w:szCs w:val="24"/>
              </w:rPr>
              <w:t xml:space="preserve">), κατά τον τρόπο που καθορίζεται σε έκαστο άρθρο. </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4"/>
                <w:szCs w:val="24"/>
              </w:rPr>
            </w:pPr>
            <w:r w:rsidRPr="00413482">
              <w:rPr>
                <w:rFonts w:ascii="Arial" w:eastAsia="Times New Roman" w:hAnsi="Arial" w:cs="Arial"/>
                <w:b/>
                <w:i/>
                <w:spacing w:val="-3"/>
                <w:sz w:val="24"/>
                <w:szCs w:val="24"/>
              </w:rPr>
              <w:t xml:space="preserve">Σε </w:t>
            </w:r>
            <w:proofErr w:type="spellStart"/>
            <w:r w:rsidRPr="00413482">
              <w:rPr>
                <w:rFonts w:ascii="Arial" w:eastAsia="Times New Roman" w:hAnsi="Arial" w:cs="Arial"/>
                <w:b/>
                <w:i/>
                <w:spacing w:val="-3"/>
                <w:sz w:val="24"/>
                <w:szCs w:val="24"/>
              </w:rPr>
              <w:t>καμμία</w:t>
            </w:r>
            <w:proofErr w:type="spellEnd"/>
            <w:r w:rsidRPr="00413482">
              <w:rPr>
                <w:rFonts w:ascii="Arial" w:eastAsia="Times New Roman" w:hAnsi="Arial" w:cs="Arial"/>
                <w:b/>
                <w:i/>
                <w:spacing w:val="-3"/>
                <w:sz w:val="24"/>
                <w:szCs w:val="24"/>
              </w:rPr>
              <w:t xml:space="preserve"> περίπτωση δεν εφαρμόζεται συντελεστής </w:t>
            </w:r>
            <w:proofErr w:type="spellStart"/>
            <w:r w:rsidRPr="00413482">
              <w:rPr>
                <w:rFonts w:ascii="Arial" w:eastAsia="Times New Roman" w:hAnsi="Arial" w:cs="Arial"/>
                <w:b/>
                <w:i/>
                <w:spacing w:val="-3"/>
                <w:sz w:val="24"/>
                <w:szCs w:val="24"/>
              </w:rPr>
              <w:t>επιπλήσματος</w:t>
            </w:r>
            <w:proofErr w:type="spellEnd"/>
            <w:r w:rsidRPr="00413482">
              <w:rPr>
                <w:rFonts w:ascii="Arial" w:eastAsia="Times New Roman" w:hAnsi="Arial" w:cs="Arial"/>
                <w:b/>
                <w:i/>
                <w:spacing w:val="-3"/>
                <w:sz w:val="24"/>
                <w:szCs w:val="24"/>
              </w:rPr>
              <w:t xml:space="preserve"> ή οποιαδήποτε άλλη προσαύξηση και ο υπολογισμός γίνεται με βάση τα </w:t>
            </w:r>
            <w:proofErr w:type="spellStart"/>
            <w:r w:rsidRPr="00413482">
              <w:rPr>
                <w:rFonts w:ascii="Arial" w:eastAsia="Times New Roman" w:hAnsi="Arial" w:cs="Arial"/>
                <w:b/>
                <w:i/>
                <w:spacing w:val="-3"/>
                <w:sz w:val="24"/>
                <w:szCs w:val="24"/>
              </w:rPr>
              <w:t>επιμετρούμενα</w:t>
            </w:r>
            <w:proofErr w:type="spellEnd"/>
            <w:r w:rsidRPr="00413482">
              <w:rPr>
                <w:rFonts w:ascii="Arial" w:eastAsia="Times New Roman" w:hAnsi="Arial" w:cs="Arial"/>
                <w:b/>
                <w:i/>
                <w:spacing w:val="-3"/>
                <w:sz w:val="24"/>
                <w:szCs w:val="24"/>
              </w:rPr>
              <w:t xml:space="preserve"> </w:t>
            </w:r>
            <w:r w:rsidRPr="00413482">
              <w:rPr>
                <w:rFonts w:ascii="Arial" w:eastAsia="Times New Roman" w:hAnsi="Arial" w:cs="Arial"/>
                <w:b/>
                <w:i/>
                <w:spacing w:val="-3"/>
                <w:sz w:val="24"/>
                <w:szCs w:val="24"/>
                <w:lang w:val="en-US"/>
              </w:rPr>
              <w:t>m</w:t>
            </w:r>
            <w:r w:rsidRPr="00413482">
              <w:rPr>
                <w:rFonts w:ascii="Arial" w:eastAsia="Times New Roman" w:hAnsi="Arial" w:cs="Arial"/>
                <w:b/>
                <w:i/>
                <w:spacing w:val="-3"/>
                <w:sz w:val="24"/>
                <w:szCs w:val="24"/>
                <w:vertAlign w:val="superscript"/>
              </w:rPr>
              <w:t>3</w:t>
            </w:r>
            <w:r w:rsidRPr="00413482">
              <w:rPr>
                <w:rFonts w:ascii="Arial" w:eastAsia="Times New Roman" w:hAnsi="Arial" w:cs="Arial"/>
                <w:b/>
                <w:i/>
                <w:spacing w:val="-3"/>
                <w:sz w:val="24"/>
                <w:szCs w:val="24"/>
              </w:rPr>
              <w:t xml:space="preserve"> κάθε εργασίας, όπως καθορίζεται στο αντίστοιχο άρθρο.</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4"/>
                <w:szCs w:val="24"/>
              </w:rPr>
            </w:pP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4"/>
                <w:szCs w:val="24"/>
              </w:rPr>
            </w:pPr>
            <w:r w:rsidRPr="00413482">
              <w:rPr>
                <w:rFonts w:ascii="Arial" w:eastAsia="Times New Roman" w:hAnsi="Arial" w:cs="Arial"/>
                <w:b/>
                <w:i/>
                <w:spacing w:val="-3"/>
                <w:sz w:val="24"/>
                <w:szCs w:val="24"/>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tc>
      </w:tr>
    </w:tbl>
    <w:p w:rsidR="00446282"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p>
    <w:p w:rsidR="004E7F31" w:rsidRPr="00413482"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4"/>
          <w:szCs w:val="24"/>
        </w:rPr>
      </w:pPr>
      <w:r w:rsidRPr="00413482">
        <w:rPr>
          <w:rFonts w:ascii="Arial" w:eastAsia="Times New Roman" w:hAnsi="Arial" w:cs="Arial"/>
          <w:spacing w:val="-3"/>
          <w:sz w:val="24"/>
          <w:szCs w:val="24"/>
        </w:rPr>
        <w:br w:type="page"/>
      </w:r>
    </w:p>
    <w:p w:rsidR="004E7F31" w:rsidRPr="00413482" w:rsidRDefault="004E7F31"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r w:rsidRPr="00413482">
        <w:rPr>
          <w:rFonts w:ascii="Arial" w:eastAsia="Times New Roman" w:hAnsi="Arial" w:cs="Arial"/>
          <w:b/>
          <w:spacing w:val="-3"/>
          <w:sz w:val="24"/>
          <w:szCs w:val="24"/>
        </w:rPr>
        <w:lastRenderedPageBreak/>
        <w:t xml:space="preserve">2. </w:t>
      </w:r>
      <w:r w:rsidRPr="00413482">
        <w:rPr>
          <w:rFonts w:ascii="Arial" w:eastAsia="Times New Roman" w:hAnsi="Arial" w:cs="Arial"/>
          <w:b/>
          <w:spacing w:val="-3"/>
          <w:sz w:val="24"/>
          <w:szCs w:val="24"/>
        </w:rPr>
        <w:tab/>
        <w:t>ΤΙΜΕΣ ΕΦΑΡΜΟΓΗΣ</w:t>
      </w:r>
    </w:p>
    <w:p w:rsidR="00446282" w:rsidRPr="00413482"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446282" w:rsidRPr="00413482"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E075C3" w:rsidRPr="00413482" w:rsidRDefault="00E075C3" w:rsidP="00E075C3">
      <w:pPr>
        <w:keepNext/>
        <w:numPr>
          <w:ilvl w:val="1"/>
          <w:numId w:val="0"/>
        </w:numPr>
        <w:tabs>
          <w:tab w:val="left" w:pos="1704"/>
        </w:tabs>
        <w:overflowPunct w:val="0"/>
        <w:autoSpaceDE w:val="0"/>
        <w:autoSpaceDN w:val="0"/>
        <w:adjustRightInd w:val="0"/>
        <w:spacing w:after="0" w:line="240" w:lineRule="auto"/>
        <w:ind w:left="1704" w:hanging="1704"/>
        <w:textAlignment w:val="baseline"/>
        <w:outlineLvl w:val="1"/>
        <w:rPr>
          <w:rFonts w:ascii="Arial" w:eastAsia="Times New Roman" w:hAnsi="Arial" w:cs="Arial"/>
          <w:b/>
          <w:sz w:val="24"/>
          <w:szCs w:val="24"/>
          <w:u w:val="single"/>
        </w:rPr>
      </w:pPr>
      <w:r w:rsidRPr="00413482">
        <w:rPr>
          <w:rFonts w:ascii="Arial" w:eastAsia="Times New Roman" w:hAnsi="Arial" w:cs="Arial"/>
          <w:b/>
          <w:sz w:val="24"/>
          <w:szCs w:val="24"/>
        </w:rPr>
        <w:t xml:space="preserve">Άρθρο </w:t>
      </w:r>
      <w:r w:rsidR="007E2B69" w:rsidRPr="00413482">
        <w:rPr>
          <w:rFonts w:ascii="Arial" w:eastAsia="Times New Roman" w:hAnsi="Arial" w:cs="Arial"/>
          <w:b/>
          <w:sz w:val="24"/>
          <w:szCs w:val="24"/>
          <w:lang w:val="en-GB"/>
        </w:rPr>
        <w:fldChar w:fldCharType="begin"/>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GB"/>
        </w:rPr>
        <w:instrText>NEXT</w:instrText>
      </w:r>
      <w:r w:rsidRPr="00413482">
        <w:rPr>
          <w:rFonts w:ascii="Arial" w:eastAsia="Times New Roman" w:hAnsi="Arial" w:cs="Arial"/>
          <w:b/>
          <w:sz w:val="24"/>
          <w:szCs w:val="24"/>
        </w:rPr>
        <w:instrText xml:space="preserve"> </w:instrText>
      </w:r>
      <w:r w:rsidR="007E2B69" w:rsidRPr="00413482">
        <w:rPr>
          <w:rFonts w:ascii="Arial" w:eastAsia="Times New Roman" w:hAnsi="Arial" w:cs="Arial"/>
          <w:b/>
          <w:sz w:val="24"/>
          <w:szCs w:val="24"/>
          <w:lang w:val="en-GB"/>
        </w:rPr>
        <w:fldChar w:fldCharType="end"/>
      </w:r>
      <w:r w:rsidR="007E2B69" w:rsidRPr="00413482">
        <w:rPr>
          <w:rFonts w:ascii="Arial" w:eastAsia="Times New Roman" w:hAnsi="Arial" w:cs="Arial"/>
          <w:b/>
          <w:sz w:val="24"/>
          <w:szCs w:val="24"/>
          <w:lang w:val="en-GB"/>
        </w:rPr>
        <w:fldChar w:fldCharType="begin"/>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GB"/>
        </w:rPr>
        <w:instrText>MERGEFIELD</w:instrText>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GB"/>
        </w:rPr>
        <w:instrText>A</w:instrText>
      </w:r>
      <w:r w:rsidRPr="00413482">
        <w:rPr>
          <w:rFonts w:ascii="Arial" w:eastAsia="Times New Roman" w:hAnsi="Arial" w:cs="Arial"/>
          <w:b/>
          <w:sz w:val="24"/>
          <w:szCs w:val="24"/>
        </w:rPr>
        <w:instrText>_</w:instrText>
      </w:r>
      <w:r w:rsidRPr="00413482">
        <w:rPr>
          <w:rFonts w:ascii="Arial" w:eastAsia="Times New Roman" w:hAnsi="Arial" w:cs="Arial"/>
          <w:b/>
          <w:sz w:val="24"/>
          <w:szCs w:val="24"/>
          <w:lang w:val="en-GB"/>
        </w:rPr>
        <w:instrText>T</w:instrText>
      </w:r>
      <w:r w:rsidRPr="00413482">
        <w:rPr>
          <w:rFonts w:ascii="Arial" w:eastAsia="Times New Roman" w:hAnsi="Arial" w:cs="Arial"/>
          <w:b/>
          <w:sz w:val="24"/>
          <w:szCs w:val="24"/>
        </w:rPr>
        <w:instrText xml:space="preserve"> </w:instrText>
      </w:r>
      <w:r w:rsidR="007E2B69" w:rsidRPr="00413482">
        <w:rPr>
          <w:rFonts w:ascii="Arial" w:eastAsia="Times New Roman" w:hAnsi="Arial" w:cs="Arial"/>
          <w:b/>
          <w:sz w:val="24"/>
          <w:szCs w:val="24"/>
          <w:lang w:val="en-GB"/>
        </w:rPr>
        <w:fldChar w:fldCharType="separate"/>
      </w:r>
      <w:r w:rsidRPr="00413482">
        <w:rPr>
          <w:rFonts w:ascii="Arial" w:eastAsia="Times New Roman" w:hAnsi="Arial" w:cs="Arial"/>
          <w:b/>
          <w:noProof/>
          <w:sz w:val="24"/>
          <w:szCs w:val="24"/>
        </w:rPr>
        <w:t>Α-2</w:t>
      </w:r>
      <w:r w:rsidR="007E2B69" w:rsidRPr="00413482">
        <w:rPr>
          <w:rFonts w:ascii="Arial" w:eastAsia="Times New Roman" w:hAnsi="Arial" w:cs="Arial"/>
          <w:b/>
          <w:sz w:val="24"/>
          <w:szCs w:val="24"/>
          <w:lang w:val="en-GB"/>
        </w:rPr>
        <w:fldChar w:fldCharType="end"/>
      </w:r>
      <w:r w:rsidRPr="00413482">
        <w:rPr>
          <w:rFonts w:ascii="Arial" w:eastAsia="Times New Roman" w:hAnsi="Arial" w:cs="Arial"/>
          <w:b/>
          <w:sz w:val="24"/>
          <w:szCs w:val="24"/>
        </w:rPr>
        <w:t xml:space="preserve">  </w:t>
      </w:r>
      <w:r w:rsidRPr="00413482">
        <w:rPr>
          <w:rFonts w:ascii="Arial" w:eastAsia="Times New Roman" w:hAnsi="Arial" w:cs="Arial"/>
          <w:b/>
          <w:sz w:val="24"/>
          <w:szCs w:val="24"/>
        </w:rPr>
        <w:tab/>
      </w:r>
      <w:r w:rsidRPr="00413482">
        <w:rPr>
          <w:rFonts w:ascii="Arial" w:eastAsia="Times New Roman" w:hAnsi="Arial" w:cs="Arial"/>
          <w:b/>
          <w:sz w:val="24"/>
          <w:szCs w:val="24"/>
          <w:u w:val="single"/>
        </w:rPr>
        <w:t>ΓΕΝΙΚΕΣ ΕΚΣΚΑΦΕΣ ΣΕ ΕΔΑΦΟΣ ΓΑΙΩΔΕΣ-ΗΜΙΒΡΑΧΩΔΕΣ</w:t>
      </w:r>
    </w:p>
    <w:p w:rsidR="00E075C3" w:rsidRPr="00413482" w:rsidRDefault="00E075C3" w:rsidP="00E075C3">
      <w:pPr>
        <w:suppressAutoHyphens/>
        <w:overflowPunct w:val="0"/>
        <w:autoSpaceDE w:val="0"/>
        <w:autoSpaceDN w:val="0"/>
        <w:adjustRightInd w:val="0"/>
        <w:spacing w:after="0" w:line="240" w:lineRule="auto"/>
        <w:ind w:left="1276" w:firstLine="428"/>
        <w:textAlignment w:val="baseline"/>
        <w:rPr>
          <w:rFonts w:ascii="Arial" w:eastAsia="Times New Roman" w:hAnsi="Arial" w:cs="Arial"/>
          <w:b/>
          <w:spacing w:val="-3"/>
          <w:sz w:val="24"/>
          <w:szCs w:val="24"/>
        </w:rPr>
      </w:pPr>
      <w:r w:rsidRPr="00413482">
        <w:rPr>
          <w:rFonts w:ascii="Arial" w:eastAsia="Times New Roman" w:hAnsi="Arial" w:cs="Arial"/>
          <w:b/>
          <w:spacing w:val="-3"/>
          <w:sz w:val="24"/>
          <w:szCs w:val="24"/>
        </w:rPr>
        <w:t xml:space="preserve">(Αναθεωρείται με το άρθρο </w:t>
      </w:r>
      <w:r w:rsidR="007E2B69" w:rsidRPr="00413482">
        <w:rPr>
          <w:rFonts w:ascii="Arial" w:eastAsia="Times New Roman" w:hAnsi="Arial" w:cs="Arial"/>
          <w:b/>
          <w:spacing w:val="-3"/>
          <w:sz w:val="24"/>
          <w:szCs w:val="24"/>
        </w:rPr>
        <w:fldChar w:fldCharType="begin"/>
      </w:r>
      <w:r w:rsidRPr="00413482">
        <w:rPr>
          <w:rFonts w:ascii="Arial" w:eastAsia="Times New Roman" w:hAnsi="Arial" w:cs="Arial"/>
          <w:b/>
          <w:spacing w:val="-3"/>
          <w:sz w:val="24"/>
          <w:szCs w:val="24"/>
        </w:rPr>
        <w:instrText xml:space="preserve">MERGEFIELD ANATH </w:instrText>
      </w:r>
      <w:r w:rsidR="007E2B69" w:rsidRPr="00413482">
        <w:rPr>
          <w:rFonts w:ascii="Arial" w:eastAsia="Times New Roman" w:hAnsi="Arial" w:cs="Arial"/>
          <w:b/>
          <w:spacing w:val="-3"/>
          <w:sz w:val="24"/>
          <w:szCs w:val="24"/>
        </w:rPr>
        <w:fldChar w:fldCharType="separate"/>
      </w:r>
      <w:r w:rsidRPr="00413482">
        <w:rPr>
          <w:rFonts w:ascii="Arial" w:eastAsia="Times New Roman" w:hAnsi="Arial" w:cs="Arial"/>
          <w:b/>
          <w:noProof/>
          <w:spacing w:val="-3"/>
          <w:sz w:val="24"/>
          <w:szCs w:val="24"/>
        </w:rPr>
        <w:t>ΟΔΟ-1123Α</w:t>
      </w:r>
      <w:r w:rsidR="007E2B69" w:rsidRPr="00413482">
        <w:rPr>
          <w:rFonts w:ascii="Arial" w:eastAsia="Times New Roman" w:hAnsi="Arial" w:cs="Arial"/>
          <w:b/>
          <w:spacing w:val="-3"/>
          <w:sz w:val="24"/>
          <w:szCs w:val="24"/>
        </w:rPr>
        <w:fldChar w:fldCharType="end"/>
      </w:r>
      <w:r w:rsidRPr="00413482">
        <w:rPr>
          <w:rFonts w:ascii="Arial" w:eastAsia="Times New Roman" w:hAnsi="Arial" w:cs="Arial"/>
          <w:b/>
          <w:spacing w:val="-3"/>
          <w:sz w:val="24"/>
          <w:szCs w:val="24"/>
        </w:rPr>
        <w:t>)</w:t>
      </w:r>
    </w:p>
    <w:p w:rsidR="00E075C3" w:rsidRPr="00413482" w:rsidRDefault="00E075C3" w:rsidP="00E075C3">
      <w:pPr>
        <w:suppressAutoHyphens/>
        <w:spacing w:after="0" w:line="220" w:lineRule="auto"/>
        <w:ind w:left="284"/>
        <w:jc w:val="both"/>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Γενικές εκσκαφές, με την μεταφορά σε οποιαδήποτε απόσταση, εδαφών γαιωδών και </w:t>
      </w:r>
      <w:proofErr w:type="spellStart"/>
      <w:r w:rsidRPr="00413482">
        <w:rPr>
          <w:rFonts w:ascii="Arial" w:eastAsia="Times New Roman" w:hAnsi="Arial" w:cs="Arial"/>
          <w:spacing w:val="-3"/>
          <w:sz w:val="24"/>
          <w:szCs w:val="24"/>
        </w:rPr>
        <w:t>ημιβραχωδών</w:t>
      </w:r>
      <w:proofErr w:type="spellEnd"/>
      <w:r w:rsidRPr="00413482">
        <w:rPr>
          <w:rFonts w:ascii="Arial" w:eastAsia="Times New Roman" w:hAnsi="Arial" w:cs="Arial"/>
          <w:spacing w:val="-3"/>
          <w:sz w:val="24"/>
          <w:szCs w:val="24"/>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413482">
        <w:rPr>
          <w:rFonts w:ascii="Arial" w:eastAsia="Times New Roman" w:hAnsi="Arial" w:cs="Arial"/>
          <w:spacing w:val="-3"/>
          <w:sz w:val="24"/>
          <w:szCs w:val="24"/>
        </w:rPr>
        <w:t>εκσκαπτικό</w:t>
      </w:r>
      <w:proofErr w:type="spellEnd"/>
      <w:r w:rsidRPr="00413482">
        <w:rPr>
          <w:rFonts w:ascii="Arial" w:eastAsia="Times New Roman" w:hAnsi="Arial" w:cs="Arial"/>
          <w:spacing w:val="-3"/>
          <w:sz w:val="24"/>
          <w:szCs w:val="24"/>
        </w:rPr>
        <w:t xml:space="preserve"> μέσο, εν </w:t>
      </w:r>
      <w:proofErr w:type="spellStart"/>
      <w:r w:rsidRPr="00413482">
        <w:rPr>
          <w:rFonts w:ascii="Arial" w:eastAsia="Times New Roman" w:hAnsi="Arial" w:cs="Arial"/>
          <w:spacing w:val="-3"/>
          <w:sz w:val="24"/>
          <w:szCs w:val="24"/>
        </w:rPr>
        <w:t>ξηρώ</w:t>
      </w:r>
      <w:proofErr w:type="spellEnd"/>
      <w:r w:rsidRPr="00413482">
        <w:rPr>
          <w:rFonts w:ascii="Arial" w:eastAsia="Times New Roman" w:hAnsi="Arial" w:cs="Arial"/>
          <w:spacing w:val="-3"/>
          <w:sz w:val="24"/>
          <w:szCs w:val="24"/>
        </w:rPr>
        <w:t xml:space="preserve"> ή με παρουσία νερών, σύμφωνα με την ΕΤΕΠ 02-02-01-00. </w:t>
      </w:r>
    </w:p>
    <w:p w:rsidR="00E075C3" w:rsidRPr="00413482"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Με το άρθρο αυτό τιμολογούνται  επίσης οι ακόλουθες εκσκαφές σε εδάφη ανάλογης σκληρότητας:</w:t>
      </w:r>
    </w:p>
    <w:p w:rsidR="00E075C3" w:rsidRPr="00413482" w:rsidRDefault="00E075C3" w:rsidP="00E075C3">
      <w:pPr>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spacing w:val="-3"/>
          <w:sz w:val="24"/>
          <w:szCs w:val="24"/>
        </w:rPr>
      </w:pPr>
    </w:p>
    <w:p w:rsidR="00E075C3" w:rsidRPr="00413482"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ανοιχτών τάφρων για το τμήμα τους πλάτους μεγαλύτερου των 5,00 </w:t>
      </w:r>
      <w:r w:rsidRPr="00413482">
        <w:rPr>
          <w:rFonts w:ascii="Arial" w:eastAsia="Times New Roman" w:hAnsi="Arial" w:cs="Arial"/>
          <w:spacing w:val="-3"/>
          <w:sz w:val="24"/>
          <w:szCs w:val="24"/>
          <w:lang w:val="en-US"/>
        </w:rPr>
        <w:t>m</w:t>
      </w:r>
      <w:r w:rsidRPr="00413482">
        <w:rPr>
          <w:rFonts w:ascii="Arial" w:eastAsia="Times New Roman" w:hAnsi="Arial" w:cs="Arial"/>
          <w:spacing w:val="-3"/>
          <w:sz w:val="24"/>
          <w:szCs w:val="24"/>
        </w:rPr>
        <w:t xml:space="preserve"> μετά της μόρφωσης των πρανών και του πυθμένα τους, </w:t>
      </w:r>
    </w:p>
    <w:p w:rsidR="00E075C3" w:rsidRPr="00413482"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για τη δημιουργία αναβαθμών προς </w:t>
      </w:r>
      <w:proofErr w:type="spellStart"/>
      <w:r w:rsidRPr="00413482">
        <w:rPr>
          <w:rFonts w:ascii="Arial" w:eastAsia="Times New Roman" w:hAnsi="Arial" w:cs="Arial"/>
          <w:spacing w:val="-3"/>
          <w:sz w:val="24"/>
          <w:szCs w:val="24"/>
        </w:rPr>
        <w:t>αγκύρωση</w:t>
      </w:r>
      <w:proofErr w:type="spellEnd"/>
      <w:r w:rsidRPr="00413482">
        <w:rPr>
          <w:rFonts w:ascii="Arial" w:eastAsia="Times New Roman" w:hAnsi="Arial" w:cs="Arial"/>
          <w:spacing w:val="-3"/>
          <w:sz w:val="24"/>
          <w:szCs w:val="24"/>
        </w:rPr>
        <w:t xml:space="preserve"> των επιχωμάτων,</w:t>
      </w:r>
    </w:p>
    <w:p w:rsidR="00E075C3" w:rsidRPr="00413482"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τριγωνικών τάφρων μετά της μόρφωσης των πρανών, όταν αυτές κατασκευάζονται στη συνέχεια των γενικών εκσκαφών της οδού,</w:t>
      </w:r>
    </w:p>
    <w:p w:rsidR="00E075C3" w:rsidRPr="00413482"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για τον καθαρισμό οχετών ύψους και πλάτους μεγαλύτερου των 5,00 </w:t>
      </w:r>
      <w:r w:rsidRPr="00413482">
        <w:rPr>
          <w:rFonts w:ascii="Arial" w:eastAsia="Times New Roman" w:hAnsi="Arial" w:cs="Arial"/>
          <w:spacing w:val="-3"/>
          <w:sz w:val="24"/>
          <w:szCs w:val="24"/>
          <w:lang w:val="en-US"/>
        </w:rPr>
        <w:t>m</w:t>
      </w:r>
      <w:r w:rsidRPr="00413482">
        <w:rPr>
          <w:rFonts w:ascii="Arial" w:eastAsia="Times New Roman" w:hAnsi="Arial" w:cs="Arial"/>
          <w:spacing w:val="-3"/>
          <w:sz w:val="24"/>
          <w:szCs w:val="24"/>
        </w:rPr>
        <w:t>,</w:t>
      </w:r>
    </w:p>
    <w:p w:rsidR="00E075C3" w:rsidRPr="00413482"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τεχνικών </w:t>
      </w:r>
      <w:proofErr w:type="spellStart"/>
      <w:r w:rsidRPr="00413482">
        <w:rPr>
          <w:rFonts w:ascii="Arial" w:eastAsia="Times New Roman" w:hAnsi="Arial" w:cs="Arial"/>
          <w:spacing w:val="-3"/>
          <w:sz w:val="24"/>
          <w:szCs w:val="24"/>
        </w:rPr>
        <w:t>Cut</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and</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Cover</w:t>
      </w:r>
      <w:proofErr w:type="spellEnd"/>
      <w:r w:rsidRPr="00413482">
        <w:rPr>
          <w:rFonts w:ascii="Arial" w:eastAsia="Times New Roman" w:hAnsi="Arial" w:cs="Arial"/>
          <w:spacing w:val="-3"/>
          <w:sz w:val="24"/>
          <w:szCs w:val="24"/>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E075C3" w:rsidRPr="00413482" w:rsidRDefault="00E075C3" w:rsidP="00E075C3">
      <w:pPr>
        <w:numPr>
          <w:ilvl w:val="0"/>
          <w:numId w:val="2"/>
        </w:numPr>
        <w:suppressAutoHyphens/>
        <w:overflowPunct w:val="0"/>
        <w:autoSpaceDE w:val="0"/>
        <w:autoSpaceDN w:val="0"/>
        <w:adjustRightInd w:val="0"/>
        <w:spacing w:after="60" w:line="240" w:lineRule="atLeast"/>
        <w:ind w:left="426" w:hanging="426"/>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για τη δημιουργία στομίων σηράγγων και </w:t>
      </w:r>
      <w:proofErr w:type="spellStart"/>
      <w:r w:rsidRPr="00413482">
        <w:rPr>
          <w:rFonts w:ascii="Arial" w:eastAsia="Times New Roman" w:hAnsi="Arial" w:cs="Arial"/>
          <w:spacing w:val="-3"/>
          <w:sz w:val="24"/>
          <w:szCs w:val="24"/>
        </w:rPr>
        <w:t>Cut</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and</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Cover</w:t>
      </w:r>
      <w:proofErr w:type="spellEnd"/>
      <w:r w:rsidRPr="00413482">
        <w:rPr>
          <w:rFonts w:ascii="Arial" w:eastAsia="Times New Roman" w:hAnsi="Arial" w:cs="Arial"/>
          <w:spacing w:val="-3"/>
          <w:sz w:val="24"/>
          <w:szCs w:val="24"/>
        </w:rPr>
        <w:t xml:space="preserve"> </w:t>
      </w:r>
    </w:p>
    <w:p w:rsidR="00E075C3" w:rsidRPr="00413482" w:rsidRDefault="00E075C3" w:rsidP="00E075C3">
      <w:pPr>
        <w:suppressAutoHyphens/>
        <w:overflowPunct w:val="0"/>
        <w:autoSpaceDE w:val="0"/>
        <w:autoSpaceDN w:val="0"/>
        <w:adjustRightInd w:val="0"/>
        <w:spacing w:after="0" w:line="240" w:lineRule="atLeast"/>
        <w:ind w:left="284"/>
        <w:jc w:val="both"/>
        <w:textAlignment w:val="baseline"/>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Στην τιμή μονάδας περιλαμβάνονται:</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προσέγγιση μηχανημάτων και μεταφορικών μέσων, η εκσκαφή με οποιοδήποτε μέσο και υπό οποιεσδήποτε συνθήκες, </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αποστράγγιση των υδάτων, η μόρφωση των παρειών, των πρανών και του πυθμένα της σκάφης και ο σχηματισμός των αναβαθμών </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εναπόθεση σε τελικές ή ενδιάμεσες θέσεις, η </w:t>
      </w:r>
      <w:proofErr w:type="spellStart"/>
      <w:r w:rsidRPr="00413482">
        <w:rPr>
          <w:rFonts w:ascii="Arial" w:eastAsia="Times New Roman" w:hAnsi="Arial" w:cs="Arial"/>
          <w:spacing w:val="-3"/>
          <w:sz w:val="24"/>
          <w:szCs w:val="24"/>
        </w:rPr>
        <w:t>επαναφόρτωση</w:t>
      </w:r>
      <w:proofErr w:type="spellEnd"/>
      <w:r w:rsidRPr="00413482">
        <w:rPr>
          <w:rFonts w:ascii="Arial" w:eastAsia="Times New Roman" w:hAnsi="Arial" w:cs="Arial"/>
          <w:spacing w:val="-3"/>
          <w:sz w:val="24"/>
          <w:szCs w:val="24"/>
        </w:rPr>
        <w:t xml:space="preserve">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αντιστήριξη των πρανών εκσκαφή όπου τυχόν αυτή απαιτείται, καθώς και η </w:t>
      </w:r>
      <w:proofErr w:type="spellStart"/>
      <w:r w:rsidRPr="00413482">
        <w:rPr>
          <w:rFonts w:ascii="Arial" w:eastAsia="Times New Roman" w:hAnsi="Arial" w:cs="Arial"/>
          <w:spacing w:val="-3"/>
          <w:sz w:val="24"/>
          <w:szCs w:val="24"/>
        </w:rPr>
        <w:t>εκθάμνωση</w:t>
      </w:r>
      <w:proofErr w:type="spellEnd"/>
      <w:r w:rsidRPr="00413482">
        <w:rPr>
          <w:rFonts w:ascii="Arial" w:eastAsia="Times New Roman" w:hAnsi="Arial" w:cs="Arial"/>
          <w:spacing w:val="-3"/>
          <w:sz w:val="24"/>
          <w:szCs w:val="24"/>
        </w:rPr>
        <w:t xml:space="preserve"> κοπή, εκρίζωση και απομάκρυνση δένδρων, ανεξαρτήτως περιμέτρου κορμού, σε οποιαδήποτε απόσταση.</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η αντιμετώπιση πάσης φύσεως δυσχερειών που προκύπτουν από τη σύγχρονη κυκλοφορία, όπως περιορισμένα μέτωπα και όγκοι εκσκαφών κλπ.</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lastRenderedPageBreak/>
        <w:t xml:space="preserve">η συμπύκνωση της σκάφης των ορυγμάτων κάτω από τη "στρώση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οδοστρώματος" μέχρι του βάθους που λαμβάνεται υπόψη στον καθορισμό της Φέρουσας Ικανότητας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413482">
        <w:rPr>
          <w:rFonts w:ascii="Arial" w:eastAsia="Times New Roman" w:hAnsi="Arial" w:cs="Arial"/>
          <w:spacing w:val="-3"/>
          <w:sz w:val="24"/>
          <w:szCs w:val="24"/>
        </w:rPr>
        <w:t>Proctor</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Proctor</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Modified</w:t>
      </w:r>
      <w:proofErr w:type="spellEnd"/>
      <w:r w:rsidRPr="00413482">
        <w:rPr>
          <w:rFonts w:ascii="Arial" w:eastAsia="Times New Roman" w:hAnsi="Arial" w:cs="Arial"/>
          <w:spacing w:val="-3"/>
          <w:sz w:val="24"/>
          <w:szCs w:val="24"/>
        </w:rPr>
        <w:t xml:space="preserve"> κατά ΕΛΟΤ EN 13286-2). </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πάσης φύσεως </w:t>
      </w:r>
      <w:proofErr w:type="spellStart"/>
      <w:r w:rsidRPr="00413482">
        <w:rPr>
          <w:rFonts w:ascii="Arial" w:eastAsia="Times New Roman" w:hAnsi="Arial" w:cs="Arial"/>
          <w:spacing w:val="-3"/>
          <w:sz w:val="24"/>
          <w:szCs w:val="24"/>
        </w:rPr>
        <w:t>σταλίες</w:t>
      </w:r>
      <w:proofErr w:type="spellEnd"/>
      <w:r w:rsidRPr="00413482">
        <w:rPr>
          <w:rFonts w:ascii="Arial" w:eastAsia="Times New Roman" w:hAnsi="Arial" w:cs="Arial"/>
          <w:spacing w:val="-3"/>
          <w:sz w:val="24"/>
          <w:szCs w:val="24"/>
        </w:rPr>
        <w:t xml:space="preserve"> του μηχανικού εξοπλισμού και των μεταφορικών μέσων</w:t>
      </w:r>
    </w:p>
    <w:p w:rsidR="00E075C3" w:rsidRPr="00413482"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w:t>
      </w:r>
      <w:proofErr w:type="spellStart"/>
      <w:r w:rsidRPr="00413482">
        <w:rPr>
          <w:rFonts w:ascii="Arial" w:eastAsia="Times New Roman" w:hAnsi="Arial" w:cs="Arial"/>
          <w:spacing w:val="-3"/>
          <w:sz w:val="24"/>
          <w:szCs w:val="24"/>
        </w:rPr>
        <w:t>επανεπίχωση</w:t>
      </w:r>
      <w:proofErr w:type="spellEnd"/>
      <w:r w:rsidRPr="00413482">
        <w:rPr>
          <w:rFonts w:ascii="Arial" w:eastAsia="Times New Roman" w:hAnsi="Arial" w:cs="Arial"/>
          <w:spacing w:val="-3"/>
          <w:sz w:val="24"/>
          <w:szCs w:val="24"/>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E075C3" w:rsidRPr="00413482" w:rsidRDefault="00E075C3" w:rsidP="00E075C3">
      <w:pPr>
        <w:shd w:val="clear" w:color="auto" w:fill="D9D9D9"/>
        <w:tabs>
          <w:tab w:val="num" w:pos="1834"/>
        </w:tabs>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413482">
        <w:rPr>
          <w:rFonts w:ascii="Arial" w:eastAsia="Times New Roman" w:hAnsi="Arial" w:cs="Arial"/>
          <w:spacing w:val="-3"/>
          <w:sz w:val="24"/>
          <w:szCs w:val="24"/>
        </w:rPr>
        <w:t>κρασπεδορείθρων</w:t>
      </w:r>
      <w:proofErr w:type="spellEnd"/>
      <w:r w:rsidRPr="00413482">
        <w:rPr>
          <w:rFonts w:ascii="Arial" w:eastAsia="Times New Roman" w:hAnsi="Arial" w:cs="Arial"/>
          <w:spacing w:val="-3"/>
          <w:sz w:val="24"/>
          <w:szCs w:val="24"/>
        </w:rPr>
        <w:t xml:space="preserve"> και στερεών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και εγκιβωτισμού τους, καθώς και πάσης φύσεως κατασκευών που βρίσκονται εντός του όγκου των γενικών εκσκαφών, </w:t>
      </w:r>
      <w:proofErr w:type="spellStart"/>
      <w:r w:rsidRPr="00413482">
        <w:rPr>
          <w:rFonts w:ascii="Arial" w:eastAsia="Times New Roman" w:hAnsi="Arial" w:cs="Arial"/>
          <w:spacing w:val="-3"/>
          <w:sz w:val="24"/>
          <w:szCs w:val="24"/>
        </w:rPr>
        <w:t>επιμετρώνται</w:t>
      </w:r>
      <w:proofErr w:type="spellEnd"/>
      <w:r w:rsidRPr="00413482">
        <w:rPr>
          <w:rFonts w:ascii="Arial" w:eastAsia="Times New Roman" w:hAnsi="Arial" w:cs="Arial"/>
          <w:spacing w:val="-3"/>
          <w:sz w:val="24"/>
          <w:szCs w:val="24"/>
        </w:rPr>
        <w:t xml:space="preserve"> και τιμολογούνται ιδιαίτερα με βάση τα οικεία άρθρα του παρόντος τιμολογίου.</w:t>
      </w: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E075C3" w:rsidRPr="00413482" w:rsidRDefault="00E075C3" w:rsidP="00E075C3">
      <w:pPr>
        <w:suppressAutoHyphens/>
        <w:overflowPunct w:val="0"/>
        <w:autoSpaceDE w:val="0"/>
        <w:autoSpaceDN w:val="0"/>
        <w:adjustRightInd w:val="0"/>
        <w:spacing w:after="0" w:line="240" w:lineRule="auto"/>
        <w:ind w:left="284" w:firstLine="851"/>
        <w:jc w:val="both"/>
        <w:textAlignment w:val="baseline"/>
        <w:rPr>
          <w:ins w:id="0" w:author="user1-Jot" w:date="2012-11-13T11:32:00Z"/>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4"/>
          <w:szCs w:val="24"/>
        </w:rPr>
      </w:pPr>
    </w:p>
    <w:p w:rsidR="00E075C3" w:rsidRPr="00413482"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Τιμή ανά κυβικό μέτρο.</w:t>
      </w:r>
    </w:p>
    <w:p w:rsidR="00E075C3" w:rsidRPr="00413482"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4"/>
          <w:szCs w:val="24"/>
        </w:rPr>
      </w:pPr>
    </w:p>
    <w:p w:rsidR="00E075C3" w:rsidRPr="00413482" w:rsidRDefault="00E075C3" w:rsidP="00E075C3">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b/>
          <w:spacing w:val="-3"/>
          <w:sz w:val="24"/>
          <w:szCs w:val="24"/>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Ολογράφως: δύο</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OLOGR </w:instrText>
      </w:r>
      <w:r w:rsidR="007E2B69" w:rsidRPr="00413482">
        <w:rPr>
          <w:rFonts w:ascii="Arial" w:eastAsia="Times New Roman" w:hAnsi="Arial" w:cs="Arial"/>
          <w:spacing w:val="-3"/>
          <w:sz w:val="24"/>
          <w:szCs w:val="24"/>
        </w:rPr>
        <w:fldChar w:fldCharType="end"/>
      </w:r>
    </w:p>
    <w:p w:rsidR="00E075C3" w:rsidRPr="00413482" w:rsidRDefault="00E075C3" w:rsidP="00E075C3">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ab/>
        <w:t xml:space="preserve">Αριθμητικά:    </w:t>
      </w:r>
      <w:r w:rsidRPr="00413482">
        <w:rPr>
          <w:rFonts w:ascii="Arial" w:eastAsia="Times New Roman" w:hAnsi="Arial" w:cs="Arial"/>
          <w:b/>
          <w:spacing w:val="-3"/>
          <w:sz w:val="24"/>
          <w:szCs w:val="24"/>
        </w:rPr>
        <w:t>2,00</w:t>
      </w:r>
      <w:r w:rsidRPr="00413482">
        <w:rPr>
          <w:rFonts w:ascii="Arial" w:eastAsia="Times New Roman" w:hAnsi="Arial" w:cs="Arial"/>
          <w:spacing w:val="-3"/>
          <w:sz w:val="24"/>
          <w:szCs w:val="24"/>
        </w:rPr>
        <w:t xml:space="preserve">        </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TIMH </w:instrText>
      </w:r>
      <w:r w:rsidR="007E2B69" w:rsidRPr="00413482">
        <w:rPr>
          <w:rFonts w:ascii="Arial" w:eastAsia="Times New Roman" w:hAnsi="Arial" w:cs="Arial"/>
          <w:spacing w:val="-3"/>
          <w:sz w:val="24"/>
          <w:szCs w:val="24"/>
        </w:rPr>
        <w:fldChar w:fldCharType="end"/>
      </w:r>
    </w:p>
    <w:p w:rsidR="00446282" w:rsidRPr="00413482"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446282" w:rsidRPr="00413482"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446282" w:rsidRPr="00413482"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331B32" w:rsidRPr="00413482" w:rsidRDefault="00331B32" w:rsidP="00331B32">
      <w:pPr>
        <w:pStyle w:val="draxmes"/>
        <w:ind w:left="1704" w:hanging="1704"/>
        <w:rPr>
          <w:rFonts w:ascii="Arial" w:hAnsi="Arial" w:cs="Arial"/>
          <w:sz w:val="24"/>
          <w:szCs w:val="24"/>
        </w:rPr>
      </w:pPr>
      <w:bookmarkStart w:id="1" w:name="_Toc449152866"/>
      <w:bookmarkStart w:id="2" w:name="_Toc449758385"/>
      <w:r w:rsidRPr="00413482">
        <w:rPr>
          <w:rFonts w:ascii="Arial" w:hAnsi="Arial" w:cs="Arial"/>
          <w:b/>
          <w:sz w:val="24"/>
          <w:szCs w:val="24"/>
        </w:rPr>
        <w:t xml:space="preserve">Άρθρο </w:t>
      </w:r>
      <w:r w:rsidR="007E2B69" w:rsidRPr="00413482">
        <w:rPr>
          <w:rFonts w:ascii="Arial" w:hAnsi="Arial" w:cs="Arial"/>
          <w:b/>
          <w:sz w:val="24"/>
          <w:szCs w:val="24"/>
        </w:rPr>
        <w:fldChar w:fldCharType="begin"/>
      </w:r>
      <w:r w:rsidRPr="00413482">
        <w:rPr>
          <w:rFonts w:ascii="Arial" w:hAnsi="Arial" w:cs="Arial"/>
          <w:b/>
          <w:sz w:val="24"/>
          <w:szCs w:val="24"/>
        </w:rPr>
        <w:instrText xml:space="preserve"> NEXT </w:instrText>
      </w:r>
      <w:r w:rsidR="007E2B69" w:rsidRPr="00413482">
        <w:rPr>
          <w:rFonts w:ascii="Arial" w:hAnsi="Arial" w:cs="Arial"/>
          <w:b/>
          <w:sz w:val="24"/>
          <w:szCs w:val="24"/>
        </w:rPr>
        <w:fldChar w:fldCharType="end"/>
      </w:r>
      <w:r w:rsidR="007E2B69" w:rsidRPr="00413482">
        <w:rPr>
          <w:rFonts w:ascii="Arial" w:hAnsi="Arial" w:cs="Arial"/>
          <w:b/>
          <w:sz w:val="24"/>
          <w:szCs w:val="24"/>
        </w:rPr>
        <w:fldChar w:fldCharType="begin"/>
      </w:r>
      <w:r w:rsidRPr="00413482">
        <w:rPr>
          <w:rFonts w:ascii="Arial" w:hAnsi="Arial" w:cs="Arial"/>
          <w:b/>
          <w:sz w:val="24"/>
          <w:szCs w:val="24"/>
        </w:rPr>
        <w:instrText>MERGEFIELD A_T</w:instrText>
      </w:r>
      <w:r w:rsidR="007E2B69" w:rsidRPr="00413482">
        <w:rPr>
          <w:rFonts w:ascii="Arial" w:hAnsi="Arial" w:cs="Arial"/>
          <w:b/>
          <w:sz w:val="24"/>
          <w:szCs w:val="24"/>
        </w:rPr>
        <w:fldChar w:fldCharType="separate"/>
      </w:r>
      <w:r w:rsidRPr="00413482">
        <w:rPr>
          <w:rFonts w:ascii="Arial" w:hAnsi="Arial" w:cs="Arial"/>
          <w:b/>
          <w:noProof/>
          <w:sz w:val="24"/>
          <w:szCs w:val="24"/>
        </w:rPr>
        <w:t>Α-18</w:t>
      </w:r>
      <w:r w:rsidR="007E2B69" w:rsidRPr="00413482">
        <w:rPr>
          <w:rFonts w:ascii="Arial" w:hAnsi="Arial" w:cs="Arial"/>
          <w:b/>
          <w:sz w:val="24"/>
          <w:szCs w:val="24"/>
        </w:rPr>
        <w:fldChar w:fldCharType="end"/>
      </w:r>
      <w:r w:rsidRPr="00413482">
        <w:rPr>
          <w:rFonts w:ascii="Arial" w:hAnsi="Arial" w:cs="Arial"/>
          <w:b/>
          <w:sz w:val="24"/>
          <w:szCs w:val="24"/>
        </w:rPr>
        <w:t xml:space="preserve"> Ν</w:t>
      </w:r>
      <w:r w:rsidRPr="00413482">
        <w:rPr>
          <w:rFonts w:ascii="Arial" w:hAnsi="Arial" w:cs="Arial"/>
          <w:sz w:val="24"/>
          <w:szCs w:val="24"/>
        </w:rPr>
        <w:t xml:space="preserve">  </w:t>
      </w:r>
      <w:r w:rsidRPr="00413482">
        <w:rPr>
          <w:rFonts w:ascii="Arial" w:hAnsi="Arial" w:cs="Arial"/>
          <w:sz w:val="24"/>
          <w:szCs w:val="24"/>
        </w:rPr>
        <w:tab/>
      </w:r>
      <w:r w:rsidRPr="00413482">
        <w:rPr>
          <w:rFonts w:ascii="Arial" w:hAnsi="Arial" w:cs="Arial"/>
          <w:sz w:val="24"/>
          <w:szCs w:val="24"/>
          <w:u w:val="single"/>
        </w:rPr>
        <w:t>ΠΡΟΜΗΘΕΙΑ ΔΑΝΕΙΩΝ</w:t>
      </w:r>
      <w:bookmarkEnd w:id="1"/>
      <w:bookmarkEnd w:id="2"/>
      <w:r w:rsidRPr="00413482">
        <w:rPr>
          <w:rFonts w:ascii="Arial" w:hAnsi="Arial" w:cs="Arial"/>
          <w:sz w:val="24"/>
          <w:szCs w:val="24"/>
        </w:rPr>
        <w:t xml:space="preserve"> </w:t>
      </w:r>
    </w:p>
    <w:p w:rsidR="00331B32" w:rsidRPr="00413482" w:rsidRDefault="00331B32" w:rsidP="00331B32">
      <w:pPr>
        <w:suppressAutoHyphens/>
        <w:spacing w:line="220" w:lineRule="auto"/>
        <w:ind w:left="284"/>
        <w:jc w:val="both"/>
        <w:rPr>
          <w:rFonts w:ascii="Arial" w:hAnsi="Arial" w:cs="Arial"/>
          <w:spacing w:val="-3"/>
          <w:sz w:val="24"/>
          <w:szCs w:val="24"/>
        </w:rPr>
      </w:pPr>
    </w:p>
    <w:p w:rsidR="00331B32" w:rsidRPr="00413482" w:rsidRDefault="00331B32" w:rsidP="00331B32">
      <w:pPr>
        <w:pStyle w:val="10"/>
        <w:ind w:left="0" w:firstLine="0"/>
        <w:rPr>
          <w:rFonts w:ascii="Arial" w:hAnsi="Arial" w:cs="Arial"/>
          <w:sz w:val="24"/>
          <w:szCs w:val="24"/>
        </w:rPr>
      </w:pPr>
      <w:r w:rsidRPr="00413482">
        <w:rPr>
          <w:rFonts w:ascii="Arial" w:hAnsi="Arial" w:cs="Arial"/>
          <w:sz w:val="24"/>
          <w:szCs w:val="24"/>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413482">
        <w:rPr>
          <w:rFonts w:ascii="Arial" w:hAnsi="Arial" w:cs="Arial"/>
          <w:sz w:val="24"/>
          <w:szCs w:val="24"/>
        </w:rPr>
        <w:t>επανεπίχωση</w:t>
      </w:r>
      <w:proofErr w:type="spellEnd"/>
      <w:r w:rsidRPr="00413482">
        <w:rPr>
          <w:rFonts w:ascii="Arial" w:hAnsi="Arial" w:cs="Arial"/>
          <w:sz w:val="24"/>
          <w:szCs w:val="24"/>
        </w:rPr>
        <w:t xml:space="preserve"> θεμελίων, τάφρων, </w:t>
      </w:r>
      <w:r w:rsidRPr="00413482">
        <w:rPr>
          <w:rFonts w:ascii="Arial" w:hAnsi="Arial" w:cs="Arial"/>
          <w:sz w:val="24"/>
          <w:szCs w:val="24"/>
          <w:lang w:val="en-US"/>
        </w:rPr>
        <w:t>C</w:t>
      </w:r>
      <w:r w:rsidRPr="00413482">
        <w:rPr>
          <w:rFonts w:ascii="Arial" w:hAnsi="Arial" w:cs="Arial"/>
          <w:sz w:val="24"/>
          <w:szCs w:val="24"/>
        </w:rPr>
        <w:t>&amp;</w:t>
      </w:r>
      <w:r w:rsidRPr="00413482">
        <w:rPr>
          <w:rFonts w:ascii="Arial" w:hAnsi="Arial" w:cs="Arial"/>
          <w:sz w:val="24"/>
          <w:szCs w:val="24"/>
          <w:lang w:val="en-US"/>
        </w:rPr>
        <w:t>C</w:t>
      </w:r>
      <w:r w:rsidRPr="00413482">
        <w:rPr>
          <w:rFonts w:ascii="Arial" w:hAnsi="Arial" w:cs="Arial"/>
          <w:sz w:val="24"/>
          <w:szCs w:val="24"/>
        </w:rPr>
        <w:t xml:space="preserve"> κλπ </w:t>
      </w:r>
    </w:p>
    <w:p w:rsidR="00331B32" w:rsidRPr="00413482" w:rsidRDefault="00331B32" w:rsidP="00331B32">
      <w:pPr>
        <w:pStyle w:val="10"/>
        <w:rPr>
          <w:rFonts w:ascii="Arial" w:hAnsi="Arial" w:cs="Arial"/>
          <w:sz w:val="24"/>
          <w:szCs w:val="24"/>
        </w:rPr>
      </w:pPr>
    </w:p>
    <w:p w:rsidR="00331B32" w:rsidRPr="00413482" w:rsidRDefault="00331B32" w:rsidP="00331B32">
      <w:pPr>
        <w:pStyle w:val="10"/>
        <w:spacing w:after="120"/>
        <w:ind w:left="0" w:firstLine="0"/>
        <w:rPr>
          <w:rFonts w:ascii="Arial" w:hAnsi="Arial" w:cs="Arial"/>
          <w:sz w:val="24"/>
          <w:szCs w:val="24"/>
        </w:rPr>
      </w:pPr>
      <w:r w:rsidRPr="00413482">
        <w:rPr>
          <w:rFonts w:ascii="Arial" w:hAnsi="Arial" w:cs="Arial"/>
          <w:sz w:val="24"/>
          <w:szCs w:val="24"/>
        </w:rPr>
        <w:t>Στην τιμή μονάδος περιλαμβάνονται:</w:t>
      </w:r>
    </w:p>
    <w:p w:rsidR="00331B32" w:rsidRPr="00413482" w:rsidRDefault="00331B32" w:rsidP="00331B32">
      <w:pPr>
        <w:pStyle w:val="10"/>
        <w:numPr>
          <w:ilvl w:val="0"/>
          <w:numId w:val="4"/>
        </w:numPr>
        <w:tabs>
          <w:tab w:val="clear" w:pos="720"/>
        </w:tabs>
        <w:spacing w:after="60" w:line="240" w:lineRule="atLeast"/>
        <w:ind w:left="425" w:hanging="357"/>
        <w:rPr>
          <w:rFonts w:ascii="Arial" w:hAnsi="Arial" w:cs="Arial"/>
          <w:sz w:val="24"/>
          <w:szCs w:val="24"/>
        </w:rPr>
      </w:pPr>
      <w:r w:rsidRPr="00413482">
        <w:rPr>
          <w:rFonts w:ascii="Arial" w:hAnsi="Arial" w:cs="Arial"/>
          <w:sz w:val="24"/>
          <w:szCs w:val="24"/>
        </w:rPr>
        <w:t xml:space="preserve">οι απαιτούμενες ενέργειες και διαδικασίες για την ανάπτυξη λατομείου ή </w:t>
      </w:r>
      <w:proofErr w:type="spellStart"/>
      <w:r w:rsidRPr="00413482">
        <w:rPr>
          <w:rFonts w:ascii="Arial" w:hAnsi="Arial" w:cs="Arial"/>
          <w:sz w:val="24"/>
          <w:szCs w:val="24"/>
        </w:rPr>
        <w:t>δανειοθαλάμου</w:t>
      </w:r>
      <w:proofErr w:type="spellEnd"/>
      <w:r w:rsidRPr="00413482">
        <w:rPr>
          <w:rFonts w:ascii="Arial" w:hAnsi="Arial" w:cs="Arial"/>
          <w:sz w:val="24"/>
          <w:szCs w:val="24"/>
        </w:rPr>
        <w:t xml:space="preserve">, </w:t>
      </w:r>
    </w:p>
    <w:p w:rsidR="00331B32" w:rsidRPr="00413482" w:rsidRDefault="00331B32" w:rsidP="00331B32">
      <w:pPr>
        <w:pStyle w:val="10"/>
        <w:numPr>
          <w:ilvl w:val="0"/>
          <w:numId w:val="4"/>
        </w:numPr>
        <w:tabs>
          <w:tab w:val="clear" w:pos="720"/>
        </w:tabs>
        <w:spacing w:after="60" w:line="240" w:lineRule="atLeast"/>
        <w:ind w:left="425" w:hanging="357"/>
        <w:rPr>
          <w:rFonts w:ascii="Arial" w:hAnsi="Arial" w:cs="Arial"/>
          <w:sz w:val="24"/>
          <w:szCs w:val="24"/>
        </w:rPr>
      </w:pPr>
      <w:r w:rsidRPr="00413482">
        <w:rPr>
          <w:rFonts w:ascii="Arial" w:hAnsi="Arial" w:cs="Arial"/>
          <w:sz w:val="24"/>
          <w:szCs w:val="24"/>
        </w:rPr>
        <w:lastRenderedPageBreak/>
        <w:t xml:space="preserve">η </w:t>
      </w:r>
      <w:proofErr w:type="spellStart"/>
      <w:r w:rsidRPr="00413482">
        <w:rPr>
          <w:rFonts w:ascii="Arial" w:hAnsi="Arial" w:cs="Arial"/>
          <w:sz w:val="24"/>
          <w:szCs w:val="24"/>
        </w:rPr>
        <w:t>εκθάμνωση</w:t>
      </w:r>
      <w:proofErr w:type="spellEnd"/>
      <w:r w:rsidRPr="00413482">
        <w:rPr>
          <w:rFonts w:ascii="Arial" w:hAnsi="Arial" w:cs="Arial"/>
          <w:sz w:val="24"/>
          <w:szCs w:val="24"/>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331B32" w:rsidRPr="00413482" w:rsidRDefault="00331B32" w:rsidP="00331B32">
      <w:pPr>
        <w:pStyle w:val="10"/>
        <w:numPr>
          <w:ilvl w:val="0"/>
          <w:numId w:val="4"/>
        </w:numPr>
        <w:tabs>
          <w:tab w:val="clear" w:pos="720"/>
        </w:tabs>
        <w:spacing w:after="60" w:line="240" w:lineRule="atLeast"/>
        <w:ind w:left="425" w:hanging="357"/>
        <w:rPr>
          <w:rFonts w:ascii="Arial" w:hAnsi="Arial" w:cs="Arial"/>
          <w:sz w:val="24"/>
          <w:szCs w:val="24"/>
        </w:rPr>
      </w:pPr>
      <w:r w:rsidRPr="00413482">
        <w:rPr>
          <w:rFonts w:ascii="Arial" w:hAnsi="Arial" w:cs="Arial"/>
          <w:sz w:val="24"/>
          <w:szCs w:val="24"/>
        </w:rPr>
        <w:t xml:space="preserve">η εκσκαφή για την απόληψη των δανείων, </w:t>
      </w:r>
    </w:p>
    <w:p w:rsidR="00331B32" w:rsidRPr="00413482" w:rsidRDefault="00331B32" w:rsidP="00331B32">
      <w:pPr>
        <w:pStyle w:val="10"/>
        <w:numPr>
          <w:ilvl w:val="0"/>
          <w:numId w:val="4"/>
        </w:numPr>
        <w:tabs>
          <w:tab w:val="clear" w:pos="720"/>
        </w:tabs>
        <w:spacing w:after="60" w:line="240" w:lineRule="atLeast"/>
        <w:ind w:left="425" w:hanging="357"/>
        <w:rPr>
          <w:rFonts w:ascii="Arial" w:hAnsi="Arial" w:cs="Arial"/>
          <w:sz w:val="24"/>
          <w:szCs w:val="24"/>
        </w:rPr>
      </w:pPr>
      <w:r w:rsidRPr="00413482">
        <w:rPr>
          <w:rFonts w:ascii="Arial" w:hAnsi="Arial" w:cs="Arial"/>
          <w:sz w:val="24"/>
          <w:szCs w:val="24"/>
        </w:rPr>
        <w:t xml:space="preserve">οι φορτοεκφορτώσεις, η </w:t>
      </w:r>
      <w:proofErr w:type="spellStart"/>
      <w:r w:rsidRPr="00413482">
        <w:rPr>
          <w:rFonts w:ascii="Arial" w:hAnsi="Arial" w:cs="Arial"/>
          <w:sz w:val="24"/>
          <w:szCs w:val="24"/>
        </w:rPr>
        <w:t>σταλία</w:t>
      </w:r>
      <w:proofErr w:type="spellEnd"/>
      <w:r w:rsidRPr="00413482">
        <w:rPr>
          <w:rFonts w:ascii="Arial" w:hAnsi="Arial" w:cs="Arial"/>
          <w:sz w:val="24"/>
          <w:szCs w:val="24"/>
        </w:rPr>
        <w:t xml:space="preserve"> των αυτοκινήτων και η μεταφορά των δανείων από οποιαδήποτε απόσταση στον τόπο του έργου, </w:t>
      </w:r>
    </w:p>
    <w:p w:rsidR="00331B32" w:rsidRPr="00413482" w:rsidRDefault="00331B32" w:rsidP="00331B32">
      <w:pPr>
        <w:pStyle w:val="10"/>
        <w:numPr>
          <w:ilvl w:val="0"/>
          <w:numId w:val="4"/>
        </w:numPr>
        <w:tabs>
          <w:tab w:val="clear" w:pos="720"/>
        </w:tabs>
        <w:spacing w:after="60" w:line="240" w:lineRule="atLeast"/>
        <w:ind w:left="425" w:hanging="357"/>
        <w:rPr>
          <w:rFonts w:ascii="Arial" w:hAnsi="Arial" w:cs="Arial"/>
          <w:sz w:val="24"/>
          <w:szCs w:val="24"/>
        </w:rPr>
      </w:pPr>
      <w:r w:rsidRPr="00413482">
        <w:rPr>
          <w:rFonts w:ascii="Arial" w:hAnsi="Arial" w:cs="Arial"/>
          <w:sz w:val="24"/>
          <w:szCs w:val="24"/>
        </w:rPr>
        <w:t xml:space="preserve">οι τυχόν απαιτούμενες αντλήσεις υδάτων </w:t>
      </w:r>
    </w:p>
    <w:p w:rsidR="00331B32" w:rsidRPr="00413482" w:rsidRDefault="00331B32" w:rsidP="00331B32">
      <w:pPr>
        <w:pStyle w:val="10"/>
        <w:ind w:left="0" w:firstLine="0"/>
        <w:rPr>
          <w:rFonts w:ascii="Arial" w:hAnsi="Arial" w:cs="Arial"/>
          <w:sz w:val="24"/>
          <w:szCs w:val="24"/>
        </w:rPr>
      </w:pPr>
      <w:r w:rsidRPr="00413482">
        <w:rPr>
          <w:rFonts w:ascii="Arial" w:hAnsi="Arial" w:cs="Arial"/>
          <w:sz w:val="24"/>
          <w:szCs w:val="24"/>
        </w:rPr>
        <w:t xml:space="preserve">Η εργασία θα εκτελείται σύμφωνα με τα καθοριζόμενα στην ΕΤΕΠ 02-06-00-00 "Ανάπτυξη - εκμετάλλευση λατομείων και </w:t>
      </w:r>
      <w:proofErr w:type="spellStart"/>
      <w:r w:rsidRPr="00413482">
        <w:rPr>
          <w:rFonts w:ascii="Arial" w:hAnsi="Arial" w:cs="Arial"/>
          <w:sz w:val="24"/>
          <w:szCs w:val="24"/>
        </w:rPr>
        <w:t>δανειοθαλάμων</w:t>
      </w:r>
      <w:proofErr w:type="spellEnd"/>
      <w:r w:rsidRPr="00413482">
        <w:rPr>
          <w:rFonts w:ascii="Arial" w:hAnsi="Arial" w:cs="Arial"/>
          <w:sz w:val="24"/>
          <w:szCs w:val="24"/>
        </w:rPr>
        <w:t>".</w:t>
      </w:r>
    </w:p>
    <w:p w:rsidR="00331B32" w:rsidRPr="00413482" w:rsidRDefault="00331B32" w:rsidP="00331B32">
      <w:pPr>
        <w:pStyle w:val="10"/>
        <w:ind w:left="0" w:firstLine="0"/>
        <w:rPr>
          <w:rFonts w:ascii="Arial" w:hAnsi="Arial" w:cs="Arial"/>
          <w:sz w:val="24"/>
          <w:szCs w:val="24"/>
        </w:rPr>
      </w:pPr>
      <w:r w:rsidRPr="00413482">
        <w:rPr>
          <w:rFonts w:ascii="Arial" w:hAnsi="Arial" w:cs="Arial"/>
          <w:sz w:val="24"/>
          <w:szCs w:val="24"/>
        </w:rPr>
        <w:tab/>
        <w:t xml:space="preserve">Λαμβάνοντας </w:t>
      </w:r>
      <w:proofErr w:type="spellStart"/>
      <w:r w:rsidRPr="00413482">
        <w:rPr>
          <w:rFonts w:ascii="Arial" w:hAnsi="Arial" w:cs="Arial"/>
          <w:sz w:val="24"/>
          <w:szCs w:val="24"/>
        </w:rPr>
        <w:t>υπόψην</w:t>
      </w:r>
      <w:proofErr w:type="spellEnd"/>
      <w:r w:rsidRPr="00413482">
        <w:rPr>
          <w:rFonts w:ascii="Arial" w:hAnsi="Arial" w:cs="Arial"/>
          <w:sz w:val="24"/>
          <w:szCs w:val="24"/>
        </w:rPr>
        <w:t xml:space="preserve"> το γεγονός ότι η προμήθεια των </w:t>
      </w:r>
      <w:proofErr w:type="spellStart"/>
      <w:r w:rsidRPr="00413482">
        <w:rPr>
          <w:rFonts w:ascii="Arial" w:hAnsi="Arial" w:cs="Arial"/>
          <w:sz w:val="24"/>
          <w:szCs w:val="24"/>
        </w:rPr>
        <w:t>δανείωναφορά</w:t>
      </w:r>
      <w:proofErr w:type="spellEnd"/>
      <w:r w:rsidRPr="00413482">
        <w:rPr>
          <w:rFonts w:ascii="Arial" w:hAnsi="Arial" w:cs="Arial"/>
          <w:sz w:val="24"/>
          <w:szCs w:val="24"/>
        </w:rPr>
        <w:t xml:space="preserve"> την κατασκευή επιχωμάτων σε υφιστάμενους δρόμους η σε </w:t>
      </w:r>
      <w:proofErr w:type="spellStart"/>
      <w:r w:rsidRPr="00413482">
        <w:rPr>
          <w:rFonts w:ascii="Arial" w:hAnsi="Arial" w:cs="Arial"/>
          <w:sz w:val="24"/>
          <w:szCs w:val="24"/>
        </w:rPr>
        <w:t>διαπλατυνόμενα</w:t>
      </w:r>
      <w:proofErr w:type="spellEnd"/>
      <w:r w:rsidRPr="00413482">
        <w:rPr>
          <w:rFonts w:ascii="Arial" w:hAnsi="Arial" w:cs="Arial"/>
          <w:sz w:val="24"/>
          <w:szCs w:val="24"/>
        </w:rPr>
        <w:t xml:space="preserve"> τμήματα αυτών και επομένως το πάχος της στρώσης επιχώματος, δεν υπερβαίνει κατά κανόνα τα 50-60 εκ., κρίναμε αναγκαίοι η στρώση του επιχώματος να αποτελείται από κατάλληλα υλικά ποταμού, ορυχείου η </w:t>
      </w:r>
      <w:proofErr w:type="spellStart"/>
      <w:r w:rsidRPr="00413482">
        <w:rPr>
          <w:rFonts w:ascii="Arial" w:hAnsi="Arial" w:cs="Arial"/>
          <w:sz w:val="24"/>
          <w:szCs w:val="24"/>
        </w:rPr>
        <w:t>θραυστά</w:t>
      </w:r>
      <w:proofErr w:type="spellEnd"/>
      <w:r w:rsidRPr="00413482">
        <w:rPr>
          <w:rFonts w:ascii="Arial" w:hAnsi="Arial" w:cs="Arial"/>
          <w:sz w:val="24"/>
          <w:szCs w:val="24"/>
        </w:rPr>
        <w:t xml:space="preserve"> λατομείου και πάντοτε μετά από εργαστηριακό έλεγχο και έγκριση της Υπηρεσίας.</w:t>
      </w:r>
    </w:p>
    <w:p w:rsidR="00331B32" w:rsidRPr="00413482" w:rsidRDefault="00331B32" w:rsidP="00331B32">
      <w:pPr>
        <w:pStyle w:val="10"/>
        <w:rPr>
          <w:rFonts w:ascii="Arial" w:hAnsi="Arial" w:cs="Arial"/>
          <w:sz w:val="24"/>
          <w:szCs w:val="24"/>
        </w:rPr>
      </w:pPr>
    </w:p>
    <w:p w:rsidR="00331B32" w:rsidRPr="00413482" w:rsidRDefault="00331B32" w:rsidP="00331B32">
      <w:pPr>
        <w:pStyle w:val="10"/>
        <w:ind w:left="0" w:firstLine="0"/>
        <w:rPr>
          <w:rFonts w:ascii="Arial" w:hAnsi="Arial" w:cs="Arial"/>
          <w:sz w:val="24"/>
          <w:szCs w:val="24"/>
        </w:rPr>
      </w:pPr>
      <w:r w:rsidRPr="00413482">
        <w:rPr>
          <w:rFonts w:ascii="Arial" w:hAnsi="Arial" w:cs="Arial"/>
          <w:sz w:val="24"/>
          <w:szCs w:val="24"/>
        </w:rPr>
        <w:t xml:space="preserve">Τιμή ανά κυβικό μέτρο δανείων, που </w:t>
      </w:r>
      <w:proofErr w:type="spellStart"/>
      <w:r w:rsidRPr="00413482">
        <w:rPr>
          <w:rFonts w:ascii="Arial" w:hAnsi="Arial" w:cs="Arial"/>
          <w:sz w:val="24"/>
          <w:szCs w:val="24"/>
        </w:rPr>
        <w:t>επιμετράται</w:t>
      </w:r>
      <w:proofErr w:type="spellEnd"/>
      <w:r w:rsidRPr="00413482">
        <w:rPr>
          <w:rFonts w:ascii="Arial" w:hAnsi="Arial" w:cs="Arial"/>
          <w:sz w:val="24"/>
          <w:szCs w:val="24"/>
        </w:rPr>
        <w:t xml:space="preserve"> σε όγκο κατασκευασμένου επιχώματος με λήψη αρχικών και τελικών διατομών.</w:t>
      </w:r>
    </w:p>
    <w:p w:rsidR="00331B32" w:rsidRPr="00413482" w:rsidRDefault="00331B32" w:rsidP="00331B32">
      <w:pPr>
        <w:pStyle w:val="2"/>
        <w:ind w:left="1704" w:hanging="1704"/>
        <w:rPr>
          <w:rFonts w:ascii="Arial" w:hAnsi="Arial" w:cs="Arial"/>
          <w:sz w:val="24"/>
          <w:szCs w:val="24"/>
        </w:rPr>
      </w:pPr>
      <w:bookmarkStart w:id="3" w:name="_Toc449152867"/>
      <w:bookmarkStart w:id="4" w:name="_Toc449758386"/>
    </w:p>
    <w:bookmarkEnd w:id="3"/>
    <w:bookmarkEnd w:id="4"/>
    <w:p w:rsidR="00331B32" w:rsidRPr="00413482" w:rsidRDefault="00331B32" w:rsidP="00331B32">
      <w:pPr>
        <w:pStyle w:val="2"/>
        <w:ind w:left="1704" w:hanging="1704"/>
        <w:rPr>
          <w:rFonts w:ascii="Arial" w:hAnsi="Arial" w:cs="Arial"/>
          <w:sz w:val="24"/>
          <w:szCs w:val="24"/>
        </w:rPr>
      </w:pPr>
      <w:r w:rsidRPr="00413482">
        <w:rPr>
          <w:rFonts w:ascii="Arial" w:hAnsi="Arial" w:cs="Arial"/>
          <w:b/>
          <w:sz w:val="24"/>
          <w:szCs w:val="24"/>
          <w:u w:val="none"/>
        </w:rPr>
        <w:t xml:space="preserve">Άρθρο </w:t>
      </w:r>
      <w:r w:rsidR="007E2B69" w:rsidRPr="00413482">
        <w:rPr>
          <w:rFonts w:ascii="Arial" w:hAnsi="Arial" w:cs="Arial"/>
          <w:b/>
          <w:sz w:val="24"/>
          <w:szCs w:val="24"/>
          <w:u w:val="none"/>
        </w:rPr>
        <w:fldChar w:fldCharType="begin"/>
      </w:r>
      <w:r w:rsidRPr="00413482">
        <w:rPr>
          <w:rFonts w:ascii="Arial" w:hAnsi="Arial" w:cs="Arial"/>
          <w:b/>
          <w:sz w:val="24"/>
          <w:szCs w:val="24"/>
          <w:u w:val="none"/>
        </w:rPr>
        <w:instrText xml:space="preserve"> NEXT </w:instrText>
      </w:r>
      <w:r w:rsidR="007E2B69" w:rsidRPr="00413482">
        <w:rPr>
          <w:rFonts w:ascii="Arial" w:hAnsi="Arial" w:cs="Arial"/>
          <w:b/>
          <w:sz w:val="24"/>
          <w:szCs w:val="24"/>
          <w:u w:val="none"/>
        </w:rPr>
        <w:fldChar w:fldCharType="end"/>
      </w:r>
      <w:r w:rsidR="007E2B69" w:rsidRPr="00413482">
        <w:rPr>
          <w:rFonts w:ascii="Arial" w:hAnsi="Arial" w:cs="Arial"/>
          <w:b/>
          <w:sz w:val="24"/>
          <w:szCs w:val="24"/>
          <w:u w:val="none"/>
        </w:rPr>
        <w:fldChar w:fldCharType="begin"/>
      </w:r>
      <w:r w:rsidRPr="00413482">
        <w:rPr>
          <w:rFonts w:ascii="Arial" w:hAnsi="Arial" w:cs="Arial"/>
          <w:b/>
          <w:sz w:val="24"/>
          <w:szCs w:val="24"/>
          <w:u w:val="none"/>
        </w:rPr>
        <w:instrText>MERGEFIELD A_T</w:instrText>
      </w:r>
      <w:r w:rsidR="007E2B69" w:rsidRPr="00413482">
        <w:rPr>
          <w:rFonts w:ascii="Arial" w:hAnsi="Arial" w:cs="Arial"/>
          <w:b/>
          <w:sz w:val="24"/>
          <w:szCs w:val="24"/>
          <w:u w:val="none"/>
        </w:rPr>
        <w:fldChar w:fldCharType="separate"/>
      </w:r>
      <w:r w:rsidRPr="00413482">
        <w:rPr>
          <w:rFonts w:ascii="Arial" w:hAnsi="Arial" w:cs="Arial"/>
          <w:b/>
          <w:noProof/>
          <w:sz w:val="24"/>
          <w:szCs w:val="24"/>
          <w:u w:val="none"/>
        </w:rPr>
        <w:t>Α-18.2</w:t>
      </w:r>
      <w:r w:rsidR="007E2B69" w:rsidRPr="00413482">
        <w:rPr>
          <w:rFonts w:ascii="Arial" w:hAnsi="Arial" w:cs="Arial"/>
          <w:b/>
          <w:sz w:val="24"/>
          <w:szCs w:val="24"/>
          <w:u w:val="none"/>
        </w:rPr>
        <w:fldChar w:fldCharType="end"/>
      </w:r>
      <w:r w:rsidRPr="00413482">
        <w:rPr>
          <w:rFonts w:ascii="Arial" w:hAnsi="Arial" w:cs="Arial"/>
          <w:b/>
          <w:sz w:val="24"/>
          <w:szCs w:val="24"/>
          <w:u w:val="none"/>
        </w:rPr>
        <w:t xml:space="preserve"> Ν</w:t>
      </w:r>
      <w:r w:rsidRPr="00413482">
        <w:rPr>
          <w:rFonts w:ascii="Arial" w:hAnsi="Arial" w:cs="Arial"/>
          <w:sz w:val="24"/>
          <w:szCs w:val="24"/>
          <w:u w:val="none"/>
        </w:rPr>
        <w:t xml:space="preserve">: </w:t>
      </w:r>
      <w:r w:rsidRPr="00413482">
        <w:rPr>
          <w:rFonts w:ascii="Arial" w:hAnsi="Arial" w:cs="Arial"/>
          <w:sz w:val="24"/>
          <w:szCs w:val="24"/>
          <w:u w:val="none"/>
        </w:rPr>
        <w:tab/>
      </w:r>
      <w:r w:rsidR="007A55FB">
        <w:rPr>
          <w:rFonts w:ascii="Arial" w:hAnsi="Arial" w:cs="Arial"/>
          <w:sz w:val="24"/>
          <w:szCs w:val="24"/>
        </w:rPr>
        <w:t xml:space="preserve">Δάνεια </w:t>
      </w:r>
      <w:r w:rsidRPr="00413482">
        <w:rPr>
          <w:rFonts w:ascii="Arial" w:hAnsi="Arial" w:cs="Arial"/>
          <w:sz w:val="24"/>
          <w:szCs w:val="24"/>
        </w:rPr>
        <w:t xml:space="preserve"> επίλεκτων υλικών Κατηγορίας Ε</w:t>
      </w:r>
      <w:r w:rsidRPr="00413482">
        <w:rPr>
          <w:rFonts w:ascii="Arial" w:hAnsi="Arial" w:cs="Arial"/>
          <w:sz w:val="24"/>
          <w:szCs w:val="24"/>
          <w:vertAlign w:val="subscript"/>
        </w:rPr>
        <w:t>4</w:t>
      </w:r>
    </w:p>
    <w:p w:rsidR="00331B32" w:rsidRPr="00413482" w:rsidRDefault="00331B32" w:rsidP="00331B32">
      <w:pPr>
        <w:pStyle w:val="ANATH"/>
        <w:ind w:left="1701"/>
        <w:rPr>
          <w:rFonts w:ascii="Arial" w:hAnsi="Arial" w:cs="Arial"/>
          <w:sz w:val="24"/>
          <w:szCs w:val="24"/>
          <w:u w:val="none"/>
        </w:rPr>
      </w:pPr>
      <w:r w:rsidRPr="00413482">
        <w:rPr>
          <w:rFonts w:ascii="Arial" w:hAnsi="Arial" w:cs="Arial"/>
          <w:sz w:val="24"/>
          <w:szCs w:val="24"/>
          <w:u w:val="none"/>
        </w:rPr>
        <w:t xml:space="preserve">(Αναθεωρείται με το άρθρο </w:t>
      </w:r>
      <w:r w:rsidR="007E2B69" w:rsidRPr="00413482">
        <w:rPr>
          <w:rFonts w:ascii="Arial" w:hAnsi="Arial" w:cs="Arial"/>
          <w:sz w:val="24"/>
          <w:szCs w:val="24"/>
          <w:u w:val="none"/>
        </w:rPr>
        <w:fldChar w:fldCharType="begin"/>
      </w:r>
      <w:r w:rsidRPr="00413482">
        <w:rPr>
          <w:rFonts w:ascii="Arial" w:hAnsi="Arial" w:cs="Arial"/>
          <w:sz w:val="24"/>
          <w:szCs w:val="24"/>
          <w:u w:val="none"/>
        </w:rPr>
        <w:instrText xml:space="preserve">MERGEFIELD ANATH </w:instrText>
      </w:r>
      <w:r w:rsidR="007E2B69" w:rsidRPr="00413482">
        <w:rPr>
          <w:rFonts w:ascii="Arial" w:hAnsi="Arial" w:cs="Arial"/>
          <w:sz w:val="24"/>
          <w:szCs w:val="24"/>
          <w:u w:val="none"/>
        </w:rPr>
        <w:fldChar w:fldCharType="separate"/>
      </w:r>
      <w:r w:rsidRPr="00413482">
        <w:rPr>
          <w:rFonts w:ascii="Arial" w:hAnsi="Arial" w:cs="Arial"/>
          <w:noProof/>
          <w:sz w:val="24"/>
          <w:szCs w:val="24"/>
          <w:u w:val="none"/>
        </w:rPr>
        <w:t>ΟΔΟ-1510</w:t>
      </w:r>
      <w:r w:rsidR="007E2B69" w:rsidRPr="00413482">
        <w:rPr>
          <w:rFonts w:ascii="Arial" w:hAnsi="Arial" w:cs="Arial"/>
          <w:sz w:val="24"/>
          <w:szCs w:val="24"/>
          <w:u w:val="none"/>
        </w:rPr>
        <w:fldChar w:fldCharType="end"/>
      </w:r>
      <w:r w:rsidRPr="00413482">
        <w:rPr>
          <w:rFonts w:ascii="Arial" w:hAnsi="Arial" w:cs="Arial"/>
          <w:sz w:val="24"/>
          <w:szCs w:val="24"/>
          <w:u w:val="none"/>
        </w:rPr>
        <w:t>)</w:t>
      </w:r>
    </w:p>
    <w:p w:rsidR="00331B32" w:rsidRPr="00413482" w:rsidRDefault="00331B32" w:rsidP="00331B32">
      <w:pPr>
        <w:suppressAutoHyphens/>
        <w:spacing w:line="220" w:lineRule="auto"/>
        <w:ind w:left="284"/>
        <w:jc w:val="both"/>
        <w:rPr>
          <w:rFonts w:ascii="Arial" w:hAnsi="Arial" w:cs="Arial"/>
          <w:spacing w:val="-3"/>
          <w:sz w:val="24"/>
          <w:szCs w:val="24"/>
        </w:rPr>
      </w:pPr>
    </w:p>
    <w:p w:rsidR="00331B32" w:rsidRPr="00413482" w:rsidRDefault="00645540" w:rsidP="00331B32">
      <w:pPr>
        <w:pStyle w:val="draxmes"/>
        <w:tabs>
          <w:tab w:val="clear" w:pos="1701"/>
          <w:tab w:val="left" w:pos="2840"/>
        </w:tabs>
        <w:ind w:left="0" w:firstLine="1704"/>
        <w:rPr>
          <w:rFonts w:ascii="Arial" w:hAnsi="Arial" w:cs="Arial"/>
          <w:sz w:val="24"/>
          <w:szCs w:val="24"/>
        </w:rPr>
      </w:pPr>
      <w:r w:rsidRPr="00413482">
        <w:rPr>
          <w:rFonts w:ascii="Arial" w:hAnsi="Arial" w:cs="Arial"/>
          <w:sz w:val="24"/>
          <w:szCs w:val="24"/>
        </w:rPr>
        <w:t>ΕΥΡΩ</w:t>
      </w:r>
      <w:r w:rsidRPr="00413482">
        <w:rPr>
          <w:rFonts w:ascii="Arial" w:hAnsi="Arial" w:cs="Arial"/>
          <w:sz w:val="24"/>
          <w:szCs w:val="24"/>
        </w:rPr>
        <w:tab/>
        <w:t xml:space="preserve">Ολογράφως: εννέα </w:t>
      </w:r>
      <w:r w:rsidR="00331B32" w:rsidRPr="00413482">
        <w:rPr>
          <w:rFonts w:ascii="Arial" w:hAnsi="Arial" w:cs="Arial"/>
          <w:sz w:val="24"/>
          <w:szCs w:val="24"/>
        </w:rPr>
        <w:t xml:space="preserve"> ευρώ και εξήντα </w:t>
      </w:r>
      <w:r w:rsidRPr="00413482">
        <w:rPr>
          <w:rFonts w:ascii="Arial" w:hAnsi="Arial" w:cs="Arial"/>
          <w:sz w:val="24"/>
          <w:szCs w:val="24"/>
        </w:rPr>
        <w:t>λεπτά</w:t>
      </w:r>
      <w:r w:rsidR="007E2B69" w:rsidRPr="00413482">
        <w:rPr>
          <w:rFonts w:ascii="Arial" w:hAnsi="Arial" w:cs="Arial"/>
          <w:sz w:val="24"/>
          <w:szCs w:val="24"/>
        </w:rPr>
        <w:fldChar w:fldCharType="begin"/>
      </w:r>
      <w:r w:rsidR="00331B32" w:rsidRPr="00413482">
        <w:rPr>
          <w:rFonts w:ascii="Arial" w:hAnsi="Arial" w:cs="Arial"/>
          <w:sz w:val="24"/>
          <w:szCs w:val="24"/>
        </w:rPr>
        <w:instrText xml:space="preserve"> MERGEFIELD OLOGR </w:instrText>
      </w:r>
      <w:r w:rsidR="007E2B69" w:rsidRPr="00413482">
        <w:rPr>
          <w:rFonts w:ascii="Arial" w:hAnsi="Arial" w:cs="Arial"/>
          <w:sz w:val="24"/>
          <w:szCs w:val="24"/>
        </w:rPr>
        <w:fldChar w:fldCharType="end"/>
      </w:r>
    </w:p>
    <w:p w:rsidR="00331B32" w:rsidRPr="00413482" w:rsidRDefault="00331B32" w:rsidP="00331B32">
      <w:pPr>
        <w:pStyle w:val="draxmes"/>
        <w:tabs>
          <w:tab w:val="clear" w:pos="1701"/>
          <w:tab w:val="left" w:pos="2840"/>
        </w:tabs>
        <w:ind w:left="0" w:firstLine="1704"/>
        <w:rPr>
          <w:rFonts w:ascii="Arial" w:hAnsi="Arial" w:cs="Arial"/>
          <w:sz w:val="24"/>
          <w:szCs w:val="24"/>
        </w:rPr>
      </w:pPr>
      <w:r w:rsidRPr="00413482">
        <w:rPr>
          <w:rFonts w:ascii="Arial" w:hAnsi="Arial" w:cs="Arial"/>
          <w:sz w:val="24"/>
          <w:szCs w:val="24"/>
        </w:rPr>
        <w:tab/>
        <w:t xml:space="preserve">Αριθμητικά:  </w:t>
      </w:r>
      <w:r w:rsidR="00645540" w:rsidRPr="00413482">
        <w:rPr>
          <w:rFonts w:ascii="Arial" w:hAnsi="Arial" w:cs="Arial"/>
          <w:b/>
          <w:sz w:val="24"/>
          <w:szCs w:val="24"/>
        </w:rPr>
        <w:t>9</w:t>
      </w:r>
      <w:r w:rsidRPr="00413482">
        <w:rPr>
          <w:rFonts w:ascii="Arial" w:hAnsi="Arial" w:cs="Arial"/>
          <w:b/>
          <w:sz w:val="24"/>
          <w:szCs w:val="24"/>
        </w:rPr>
        <w:t>,60</w:t>
      </w:r>
      <w:r w:rsidRPr="00413482">
        <w:rPr>
          <w:rFonts w:ascii="Arial" w:hAnsi="Arial" w:cs="Arial"/>
          <w:sz w:val="24"/>
          <w:szCs w:val="24"/>
        </w:rPr>
        <w:t xml:space="preserve">         </w:t>
      </w:r>
      <w:r w:rsidR="007E2B69" w:rsidRPr="00413482">
        <w:rPr>
          <w:rFonts w:ascii="Arial" w:hAnsi="Arial" w:cs="Arial"/>
          <w:sz w:val="24"/>
          <w:szCs w:val="24"/>
        </w:rPr>
        <w:fldChar w:fldCharType="begin"/>
      </w:r>
      <w:r w:rsidRPr="00413482">
        <w:rPr>
          <w:rFonts w:ascii="Arial" w:hAnsi="Arial" w:cs="Arial"/>
          <w:sz w:val="24"/>
          <w:szCs w:val="24"/>
        </w:rPr>
        <w:instrText xml:space="preserve"> MERGEFIELD TIMH </w:instrText>
      </w:r>
      <w:r w:rsidR="007E2B69" w:rsidRPr="00413482">
        <w:rPr>
          <w:rFonts w:ascii="Arial" w:hAnsi="Arial" w:cs="Arial"/>
          <w:sz w:val="24"/>
          <w:szCs w:val="24"/>
        </w:rPr>
        <w:fldChar w:fldCharType="end"/>
      </w:r>
    </w:p>
    <w:p w:rsidR="00331B32" w:rsidRPr="00413482" w:rsidRDefault="00331B32" w:rsidP="00331B32">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331B32" w:rsidRPr="00413482" w:rsidRDefault="00331B32" w:rsidP="00331B32">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4"/>
          <w:szCs w:val="24"/>
        </w:rPr>
      </w:pPr>
    </w:p>
    <w:p w:rsidR="00331B32" w:rsidRPr="00413482" w:rsidRDefault="00331B32" w:rsidP="00331B32">
      <w:pPr>
        <w:keepNext/>
        <w:numPr>
          <w:ilvl w:val="1"/>
          <w:numId w:val="0"/>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 w:val="24"/>
          <w:szCs w:val="24"/>
          <w:u w:val="single"/>
        </w:rPr>
      </w:pPr>
      <w:r w:rsidRPr="00413482">
        <w:rPr>
          <w:rFonts w:ascii="Arial" w:eastAsia="Times New Roman" w:hAnsi="Arial" w:cs="Arial"/>
          <w:b/>
          <w:sz w:val="24"/>
          <w:szCs w:val="24"/>
        </w:rPr>
        <w:t xml:space="preserve">Άρθρο </w:t>
      </w:r>
      <w:r w:rsidR="007E2B69" w:rsidRPr="00413482">
        <w:rPr>
          <w:rFonts w:ascii="Arial" w:eastAsia="Times New Roman" w:hAnsi="Arial" w:cs="Arial"/>
          <w:b/>
          <w:sz w:val="24"/>
          <w:szCs w:val="24"/>
          <w:lang w:val="en-GB"/>
        </w:rPr>
        <w:fldChar w:fldCharType="begin"/>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GB"/>
        </w:rPr>
        <w:instrText>NEXT</w:instrText>
      </w:r>
      <w:r w:rsidRPr="00413482">
        <w:rPr>
          <w:rFonts w:ascii="Arial" w:eastAsia="Times New Roman" w:hAnsi="Arial" w:cs="Arial"/>
          <w:b/>
          <w:sz w:val="24"/>
          <w:szCs w:val="24"/>
        </w:rPr>
        <w:instrText xml:space="preserve"> </w:instrText>
      </w:r>
      <w:r w:rsidR="007E2B69" w:rsidRPr="00413482">
        <w:rPr>
          <w:rFonts w:ascii="Arial" w:eastAsia="Times New Roman" w:hAnsi="Arial" w:cs="Arial"/>
          <w:b/>
          <w:sz w:val="24"/>
          <w:szCs w:val="24"/>
          <w:lang w:val="en-GB"/>
        </w:rPr>
        <w:fldChar w:fldCharType="end"/>
      </w:r>
      <w:r w:rsidR="007E2B69" w:rsidRPr="00413482">
        <w:rPr>
          <w:rFonts w:ascii="Arial" w:eastAsia="Times New Roman" w:hAnsi="Arial" w:cs="Arial"/>
          <w:b/>
          <w:sz w:val="24"/>
          <w:szCs w:val="24"/>
          <w:lang w:val="en-GB"/>
        </w:rPr>
        <w:fldChar w:fldCharType="begin"/>
      </w:r>
      <w:r w:rsidRPr="00413482">
        <w:rPr>
          <w:rFonts w:ascii="Arial" w:eastAsia="Times New Roman" w:hAnsi="Arial" w:cs="Arial"/>
          <w:b/>
          <w:sz w:val="24"/>
          <w:szCs w:val="24"/>
          <w:lang w:val="en-GB"/>
        </w:rPr>
        <w:instrText>MERGEFIELD</w:instrText>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GB"/>
        </w:rPr>
        <w:instrText>A</w:instrText>
      </w:r>
      <w:r w:rsidRPr="00413482">
        <w:rPr>
          <w:rFonts w:ascii="Arial" w:eastAsia="Times New Roman" w:hAnsi="Arial" w:cs="Arial"/>
          <w:b/>
          <w:sz w:val="24"/>
          <w:szCs w:val="24"/>
        </w:rPr>
        <w:instrText>_</w:instrText>
      </w:r>
      <w:r w:rsidRPr="00413482">
        <w:rPr>
          <w:rFonts w:ascii="Arial" w:eastAsia="Times New Roman" w:hAnsi="Arial" w:cs="Arial"/>
          <w:b/>
          <w:sz w:val="24"/>
          <w:szCs w:val="24"/>
          <w:lang w:val="en-GB"/>
        </w:rPr>
        <w:instrText>T</w:instrText>
      </w:r>
      <w:r w:rsidR="007E2B69" w:rsidRPr="00413482">
        <w:rPr>
          <w:rFonts w:ascii="Arial" w:eastAsia="Times New Roman" w:hAnsi="Arial" w:cs="Arial"/>
          <w:b/>
          <w:sz w:val="24"/>
          <w:szCs w:val="24"/>
          <w:lang w:val="en-GB"/>
        </w:rPr>
        <w:fldChar w:fldCharType="separate"/>
      </w:r>
      <w:r w:rsidRPr="00413482">
        <w:rPr>
          <w:rFonts w:ascii="Arial" w:eastAsia="Times New Roman" w:hAnsi="Arial" w:cs="Arial"/>
          <w:b/>
          <w:noProof/>
          <w:sz w:val="24"/>
          <w:szCs w:val="24"/>
        </w:rPr>
        <w:t>Α-20</w:t>
      </w:r>
      <w:r w:rsidR="007E2B69" w:rsidRPr="00413482">
        <w:rPr>
          <w:rFonts w:ascii="Arial" w:eastAsia="Times New Roman" w:hAnsi="Arial" w:cs="Arial"/>
          <w:b/>
          <w:sz w:val="24"/>
          <w:szCs w:val="24"/>
          <w:lang w:val="en-GB"/>
        </w:rPr>
        <w:fldChar w:fldCharType="end"/>
      </w:r>
      <w:r w:rsidRPr="00413482">
        <w:rPr>
          <w:rFonts w:ascii="Arial" w:eastAsia="Times New Roman" w:hAnsi="Arial" w:cs="Arial"/>
          <w:b/>
          <w:sz w:val="24"/>
          <w:szCs w:val="24"/>
        </w:rPr>
        <w:t xml:space="preserve"> Ν  </w:t>
      </w:r>
      <w:r w:rsidRPr="00413482">
        <w:rPr>
          <w:rFonts w:ascii="Arial" w:eastAsia="Times New Roman" w:hAnsi="Arial" w:cs="Arial"/>
          <w:b/>
          <w:sz w:val="24"/>
          <w:szCs w:val="24"/>
        </w:rPr>
        <w:tab/>
      </w:r>
      <w:r w:rsidRPr="00413482">
        <w:rPr>
          <w:rFonts w:ascii="Arial" w:eastAsia="Times New Roman" w:hAnsi="Arial" w:cs="Arial"/>
          <w:b/>
          <w:sz w:val="24"/>
          <w:szCs w:val="24"/>
          <w:u w:val="single"/>
        </w:rPr>
        <w:t xml:space="preserve">ΚΑΤΑΣΚΕΥΗ ΕΠΙΧΩΜΑΤΩΝ </w:t>
      </w:r>
    </w:p>
    <w:p w:rsidR="00331B32" w:rsidRPr="00413482" w:rsidRDefault="00331B32" w:rsidP="00331B32">
      <w:pPr>
        <w:suppressAutoHyphens/>
        <w:overflowPunct w:val="0"/>
        <w:autoSpaceDE w:val="0"/>
        <w:autoSpaceDN w:val="0"/>
        <w:adjustRightInd w:val="0"/>
        <w:spacing w:after="0" w:line="240" w:lineRule="auto"/>
        <w:ind w:left="1704"/>
        <w:textAlignment w:val="baseline"/>
        <w:rPr>
          <w:rFonts w:ascii="Arial" w:eastAsia="Times New Roman" w:hAnsi="Arial" w:cs="Arial"/>
          <w:b/>
          <w:spacing w:val="-3"/>
          <w:sz w:val="24"/>
          <w:szCs w:val="24"/>
        </w:rPr>
      </w:pPr>
      <w:r w:rsidRPr="00413482">
        <w:rPr>
          <w:rFonts w:ascii="Arial" w:eastAsia="Times New Roman" w:hAnsi="Arial" w:cs="Arial"/>
          <w:b/>
          <w:spacing w:val="-3"/>
          <w:sz w:val="24"/>
          <w:szCs w:val="24"/>
        </w:rPr>
        <w:t xml:space="preserve">(Αναθεωρείται με το άρθρο </w:t>
      </w:r>
      <w:r w:rsidR="007E2B69" w:rsidRPr="00413482">
        <w:rPr>
          <w:rFonts w:ascii="Arial" w:eastAsia="Times New Roman" w:hAnsi="Arial" w:cs="Arial"/>
          <w:b/>
          <w:spacing w:val="-3"/>
          <w:sz w:val="24"/>
          <w:szCs w:val="24"/>
        </w:rPr>
        <w:fldChar w:fldCharType="begin"/>
      </w:r>
      <w:r w:rsidRPr="00413482">
        <w:rPr>
          <w:rFonts w:ascii="Arial" w:eastAsia="Times New Roman" w:hAnsi="Arial" w:cs="Arial"/>
          <w:b/>
          <w:spacing w:val="-3"/>
          <w:sz w:val="24"/>
          <w:szCs w:val="24"/>
        </w:rPr>
        <w:instrText xml:space="preserve">MERGEFIELD ANATH </w:instrText>
      </w:r>
      <w:r w:rsidR="007E2B69" w:rsidRPr="00413482">
        <w:rPr>
          <w:rFonts w:ascii="Arial" w:eastAsia="Times New Roman" w:hAnsi="Arial" w:cs="Arial"/>
          <w:b/>
          <w:spacing w:val="-3"/>
          <w:sz w:val="24"/>
          <w:szCs w:val="24"/>
        </w:rPr>
        <w:fldChar w:fldCharType="separate"/>
      </w:r>
      <w:r w:rsidRPr="00413482">
        <w:rPr>
          <w:rFonts w:ascii="Arial" w:eastAsia="Times New Roman" w:hAnsi="Arial" w:cs="Arial"/>
          <w:b/>
          <w:noProof/>
          <w:spacing w:val="-3"/>
          <w:sz w:val="24"/>
          <w:szCs w:val="24"/>
        </w:rPr>
        <w:t>ΟΔΟ-1530</w:t>
      </w:r>
      <w:r w:rsidR="007E2B69" w:rsidRPr="00413482">
        <w:rPr>
          <w:rFonts w:ascii="Arial" w:eastAsia="Times New Roman" w:hAnsi="Arial" w:cs="Arial"/>
          <w:b/>
          <w:spacing w:val="-3"/>
          <w:sz w:val="24"/>
          <w:szCs w:val="24"/>
        </w:rPr>
        <w:fldChar w:fldCharType="end"/>
      </w:r>
      <w:r w:rsidRPr="00413482">
        <w:rPr>
          <w:rFonts w:ascii="Arial" w:eastAsia="Times New Roman" w:hAnsi="Arial" w:cs="Arial"/>
          <w:b/>
          <w:spacing w:val="-3"/>
          <w:sz w:val="24"/>
          <w:szCs w:val="24"/>
        </w:rPr>
        <w:t>)</w:t>
      </w:r>
    </w:p>
    <w:p w:rsidR="00331B32" w:rsidRPr="00413482" w:rsidRDefault="00331B32" w:rsidP="00331B32">
      <w:pPr>
        <w:suppressAutoHyphens/>
        <w:spacing w:after="0" w:line="220" w:lineRule="auto"/>
        <w:ind w:left="284"/>
        <w:jc w:val="both"/>
        <w:rPr>
          <w:rFonts w:ascii="Arial" w:eastAsia="Times New Roman" w:hAnsi="Arial" w:cs="Arial"/>
          <w:spacing w:val="-3"/>
          <w:sz w:val="24"/>
          <w:szCs w:val="24"/>
        </w:rPr>
      </w:pP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Κατασκευή επιχώματος οδού ή συμπλήρωση υπάρχοντος, μετά από προηγούμενο καθαρισμό του εδάφους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με χρήση υλικών που θα προσκομισθούν επί τόπου, σύμφωνα με την μελέτη του έργου και την ΕΤΕΠ 02-07-01-00 "Κατασκευή επιχωμάτων"</w:t>
      </w: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331B32" w:rsidRPr="00413482" w:rsidRDefault="00331B32" w:rsidP="00331B32">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Στην τιμή μονάδος περιλαμβάνονται:</w:t>
      </w:r>
    </w:p>
    <w:p w:rsidR="00331B32" w:rsidRPr="00413482" w:rsidRDefault="00331B32" w:rsidP="00331B32">
      <w:pPr>
        <w:numPr>
          <w:ilvl w:val="0"/>
          <w:numId w:val="5"/>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413482">
        <w:rPr>
          <w:rFonts w:ascii="Arial" w:eastAsia="Times New Roman" w:hAnsi="Arial" w:cs="Arial"/>
          <w:spacing w:val="-3"/>
          <w:sz w:val="24"/>
          <w:szCs w:val="24"/>
          <w:lang w:val="en-US"/>
        </w:rPr>
        <w:t>roctor</w:t>
      </w:r>
      <w:proofErr w:type="spellEnd"/>
      <w:r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lang w:val="en-US"/>
        </w:rPr>
        <w:t>Proctor</w:t>
      </w:r>
      <w:r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lang w:val="en-US"/>
        </w:rPr>
        <w:t>modified</w:t>
      </w:r>
      <w:r w:rsidRPr="00413482">
        <w:rPr>
          <w:rFonts w:ascii="Arial" w:eastAsia="Times New Roman" w:hAnsi="Arial" w:cs="Arial"/>
          <w:spacing w:val="-3"/>
          <w:sz w:val="24"/>
          <w:szCs w:val="24"/>
        </w:rPr>
        <w:t xml:space="preserve"> κατά ΕΛΟΤ </w:t>
      </w:r>
      <w:r w:rsidRPr="00413482">
        <w:rPr>
          <w:rFonts w:ascii="Arial" w:eastAsia="Times New Roman" w:hAnsi="Arial" w:cs="Arial"/>
          <w:spacing w:val="-3"/>
          <w:sz w:val="24"/>
          <w:szCs w:val="24"/>
          <w:lang w:val="en-US"/>
        </w:rPr>
        <w:t>EN</w:t>
      </w:r>
      <w:r w:rsidRPr="00413482">
        <w:rPr>
          <w:rFonts w:ascii="Arial" w:eastAsia="Times New Roman" w:hAnsi="Arial" w:cs="Arial"/>
          <w:spacing w:val="-3"/>
          <w:sz w:val="24"/>
          <w:szCs w:val="24"/>
        </w:rPr>
        <w:t xml:space="preserve"> 13286-2) για τα γαιώδη επιχώματα, ή στον βαθμό που προδιαγράφεται στην μελέτη για τα βραχώδη επιχώματα. </w:t>
      </w:r>
    </w:p>
    <w:p w:rsidR="00331B32" w:rsidRPr="00413482" w:rsidRDefault="00331B32" w:rsidP="00331B32">
      <w:pPr>
        <w:numPr>
          <w:ilvl w:val="0"/>
          <w:numId w:val="6"/>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μόρφωση και συμπύκνωση του εδάφους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413482">
        <w:rPr>
          <w:rFonts w:ascii="Arial" w:eastAsia="Times New Roman" w:hAnsi="Arial" w:cs="Arial"/>
          <w:spacing w:val="-3"/>
          <w:sz w:val="24"/>
          <w:szCs w:val="24"/>
          <w:lang w:val="en-US"/>
        </w:rPr>
        <w:t>roctor</w:t>
      </w:r>
      <w:proofErr w:type="spellEnd"/>
    </w:p>
    <w:p w:rsidR="00331B32" w:rsidRPr="00413482" w:rsidRDefault="00331B32" w:rsidP="00331B32">
      <w:pPr>
        <w:numPr>
          <w:ilvl w:val="0"/>
          <w:numId w:val="6"/>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κατασκευή της "στρώσης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οδοστρώματος", συμπυκνωμένης σε ποσοστό 95% της ξηράς φαινόμενης πυκνότητας που επιτυγχάνεται </w:t>
      </w:r>
      <w:r w:rsidRPr="00413482">
        <w:rPr>
          <w:rFonts w:ascii="Arial" w:eastAsia="Times New Roman" w:hAnsi="Arial" w:cs="Arial"/>
          <w:spacing w:val="-3"/>
          <w:sz w:val="24"/>
          <w:szCs w:val="24"/>
        </w:rPr>
        <w:lastRenderedPageBreak/>
        <w:t>εργαστηριακά κατά την τροποποιημένη δοκιμή P</w:t>
      </w:r>
      <w:proofErr w:type="spellStart"/>
      <w:r w:rsidRPr="00413482">
        <w:rPr>
          <w:rFonts w:ascii="Arial" w:eastAsia="Times New Roman" w:hAnsi="Arial" w:cs="Arial"/>
          <w:spacing w:val="-3"/>
          <w:sz w:val="24"/>
          <w:szCs w:val="24"/>
          <w:lang w:val="en-US"/>
        </w:rPr>
        <w:t>roctor</w:t>
      </w:r>
      <w:proofErr w:type="spellEnd"/>
      <w:r w:rsidRPr="00413482">
        <w:rPr>
          <w:rFonts w:ascii="Arial" w:eastAsia="Times New Roman" w:hAnsi="Arial" w:cs="Arial"/>
          <w:spacing w:val="-3"/>
          <w:sz w:val="24"/>
          <w:szCs w:val="24"/>
        </w:rPr>
        <w:t xml:space="preserve">, με κατάλληλο αριθμό διελεύσεων οδοστρωτήρα </w:t>
      </w:r>
      <w:proofErr w:type="spellStart"/>
      <w:r w:rsidRPr="00413482">
        <w:rPr>
          <w:rFonts w:ascii="Arial" w:eastAsia="Times New Roman" w:hAnsi="Arial" w:cs="Arial"/>
          <w:spacing w:val="-3"/>
          <w:sz w:val="24"/>
          <w:szCs w:val="24"/>
        </w:rPr>
        <w:t>ελαστιχοφόρου</w:t>
      </w:r>
      <w:proofErr w:type="spellEnd"/>
      <w:r w:rsidRPr="00413482">
        <w:rPr>
          <w:rFonts w:ascii="Arial" w:eastAsia="Times New Roman" w:hAnsi="Arial" w:cs="Arial"/>
          <w:spacing w:val="-3"/>
          <w:sz w:val="24"/>
          <w:szCs w:val="24"/>
        </w:rPr>
        <w:t xml:space="preserve"> ή με λείους κυλίνδρους, ώστε να διαμορφωθεί μια λεία "σφραγιστική" επιφάνεια.</w:t>
      </w:r>
    </w:p>
    <w:p w:rsidR="00331B32" w:rsidRPr="00413482" w:rsidRDefault="00331B32" w:rsidP="00331B32">
      <w:p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Εξαιρείται η κατασκευή της "στρώσης στράγγισης οδοστρώματος" (όπου υπάρχει), η οποία τιμολογείται με το αντίστοιχο άρθρο του τιμολογίου.</w:t>
      </w:r>
    </w:p>
    <w:p w:rsidR="00331B32" w:rsidRPr="00413482" w:rsidRDefault="00331B32" w:rsidP="00331B32">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συμπύκνωση λωρίδας εδάφους πλάτους μέχρι 2,0 </w:t>
      </w:r>
      <w:r w:rsidRPr="00413482">
        <w:rPr>
          <w:rFonts w:ascii="Arial" w:eastAsia="Times New Roman" w:hAnsi="Arial" w:cs="Arial"/>
          <w:spacing w:val="-3"/>
          <w:sz w:val="24"/>
          <w:szCs w:val="24"/>
          <w:lang w:val="en-US"/>
        </w:rPr>
        <w:t>m</w:t>
      </w:r>
      <w:r w:rsidRPr="00413482">
        <w:rPr>
          <w:rFonts w:ascii="Arial" w:eastAsia="Times New Roman" w:hAnsi="Arial" w:cs="Arial"/>
          <w:spacing w:val="-3"/>
          <w:sz w:val="24"/>
          <w:szCs w:val="24"/>
        </w:rPr>
        <w:t xml:space="preserve"> εκατέρωθεν των ποδών του επιχώματος .</w:t>
      </w:r>
    </w:p>
    <w:p w:rsidR="00331B32" w:rsidRPr="00413482" w:rsidRDefault="00331B32" w:rsidP="00331B32">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τυχόν επαύξηση του όγκου του επιχώματος λόγω συνίζησης, καθίζησης ή </w:t>
      </w:r>
      <w:proofErr w:type="spellStart"/>
      <w:r w:rsidRPr="00413482">
        <w:rPr>
          <w:rFonts w:ascii="Arial" w:eastAsia="Times New Roman" w:hAnsi="Arial" w:cs="Arial"/>
          <w:spacing w:val="-3"/>
          <w:sz w:val="24"/>
          <w:szCs w:val="24"/>
        </w:rPr>
        <w:t>διαπλάτυνσής</w:t>
      </w:r>
      <w:proofErr w:type="spellEnd"/>
      <w:r w:rsidRPr="00413482">
        <w:rPr>
          <w:rFonts w:ascii="Arial" w:eastAsia="Times New Roman" w:hAnsi="Arial" w:cs="Arial"/>
          <w:spacing w:val="-3"/>
          <w:sz w:val="24"/>
          <w:szCs w:val="24"/>
        </w:rPr>
        <w:t xml:space="preserve"> του πέραν των ορίων που προβλέπει η μελέτη.</w:t>
      </w:r>
    </w:p>
    <w:p w:rsidR="00331B32" w:rsidRPr="00413482" w:rsidRDefault="00331B32" w:rsidP="00331B32">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413482">
        <w:rPr>
          <w:rFonts w:ascii="Arial" w:eastAsia="Times New Roman" w:hAnsi="Arial" w:cs="Arial"/>
          <w:spacing w:val="-3"/>
          <w:sz w:val="24"/>
          <w:szCs w:val="24"/>
        </w:rPr>
        <w:t>χωροσταθμικές</w:t>
      </w:r>
      <w:proofErr w:type="spellEnd"/>
      <w:r w:rsidRPr="00413482">
        <w:rPr>
          <w:rFonts w:ascii="Arial" w:eastAsia="Times New Roman" w:hAnsi="Arial" w:cs="Arial"/>
          <w:spacing w:val="-3"/>
          <w:sz w:val="24"/>
          <w:szCs w:val="24"/>
        </w:rPr>
        <w:t xml:space="preserve"> αφετηρίες (</w:t>
      </w:r>
      <w:proofErr w:type="spellStart"/>
      <w:r w:rsidRPr="00413482">
        <w:rPr>
          <w:rFonts w:ascii="Arial" w:eastAsia="Times New Roman" w:hAnsi="Arial" w:cs="Arial"/>
          <w:spacing w:val="-3"/>
          <w:sz w:val="24"/>
          <w:szCs w:val="24"/>
        </w:rPr>
        <w:t>repairs</w:t>
      </w:r>
      <w:proofErr w:type="spellEnd"/>
      <w:r w:rsidRPr="00413482">
        <w:rPr>
          <w:rFonts w:ascii="Arial" w:eastAsia="Times New Roman" w:hAnsi="Arial" w:cs="Arial"/>
          <w:spacing w:val="-3"/>
          <w:sz w:val="24"/>
          <w:szCs w:val="24"/>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Στην τιμή του παρόντος άρθρου δεν περιλαμβάνονται και </w:t>
      </w:r>
      <w:proofErr w:type="spellStart"/>
      <w:r w:rsidRPr="00413482">
        <w:rPr>
          <w:rFonts w:ascii="Arial" w:eastAsia="Times New Roman" w:hAnsi="Arial" w:cs="Arial"/>
          <w:spacing w:val="-3"/>
          <w:sz w:val="24"/>
          <w:szCs w:val="24"/>
        </w:rPr>
        <w:t>επιμετρώνται</w:t>
      </w:r>
      <w:proofErr w:type="spellEnd"/>
      <w:r w:rsidRPr="00413482">
        <w:rPr>
          <w:rFonts w:ascii="Arial" w:eastAsia="Times New Roman" w:hAnsi="Arial" w:cs="Arial"/>
          <w:spacing w:val="-3"/>
          <w:sz w:val="24"/>
          <w:szCs w:val="24"/>
        </w:rPr>
        <w:t xml:space="preserve"> ιδιαίτερα με βάση τα οικεία άρθρα του τιμολογίου:</w:t>
      </w:r>
    </w:p>
    <w:p w:rsidR="00331B32" w:rsidRPr="00413482" w:rsidRDefault="00331B32" w:rsidP="00331B32">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4"/>
          <w:szCs w:val="24"/>
        </w:rPr>
      </w:pPr>
    </w:p>
    <w:p w:rsidR="00331B32" w:rsidRPr="00413482" w:rsidRDefault="00331B32" w:rsidP="00331B32">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Τα μεταβατικά επιχώματα πίσω από τεχνικά έργα (γέφυρες, </w:t>
      </w:r>
      <w:proofErr w:type="spellStart"/>
      <w:r w:rsidRPr="00413482">
        <w:rPr>
          <w:rFonts w:ascii="Arial" w:eastAsia="Times New Roman" w:hAnsi="Arial" w:cs="Arial"/>
          <w:spacing w:val="-3"/>
          <w:sz w:val="24"/>
          <w:szCs w:val="24"/>
        </w:rPr>
        <w:t>ημιγέφυρες</w:t>
      </w:r>
      <w:proofErr w:type="spellEnd"/>
      <w:r w:rsidRPr="00413482">
        <w:rPr>
          <w:rFonts w:ascii="Arial" w:eastAsia="Times New Roman" w:hAnsi="Arial" w:cs="Arial"/>
          <w:spacing w:val="-3"/>
          <w:sz w:val="24"/>
          <w:szCs w:val="24"/>
        </w:rPr>
        <w:t xml:space="preserve">, τοίχοι, οχετοί, </w:t>
      </w:r>
      <w:proofErr w:type="spellStart"/>
      <w:r w:rsidRPr="00413482">
        <w:rPr>
          <w:rFonts w:ascii="Arial" w:eastAsia="Times New Roman" w:hAnsi="Arial" w:cs="Arial"/>
          <w:spacing w:val="-3"/>
          <w:sz w:val="24"/>
          <w:szCs w:val="24"/>
        </w:rPr>
        <w:t>Cut</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and</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Cover</w:t>
      </w:r>
      <w:proofErr w:type="spellEnd"/>
      <w:r w:rsidRPr="00413482">
        <w:rPr>
          <w:rFonts w:ascii="Arial" w:eastAsia="Times New Roman" w:hAnsi="Arial" w:cs="Arial"/>
          <w:spacing w:val="-3"/>
          <w:sz w:val="24"/>
          <w:szCs w:val="24"/>
        </w:rPr>
        <w:t xml:space="preserve">, στόμια σηράγγων, αγωγοί </w:t>
      </w:r>
      <w:proofErr w:type="spellStart"/>
      <w:r w:rsidRPr="00413482">
        <w:rPr>
          <w:rFonts w:ascii="Arial" w:eastAsia="Times New Roman" w:hAnsi="Arial" w:cs="Arial"/>
          <w:spacing w:val="-3"/>
          <w:sz w:val="24"/>
          <w:szCs w:val="24"/>
        </w:rPr>
        <w:t>κ.λ.π</w:t>
      </w:r>
      <w:proofErr w:type="spellEnd"/>
      <w:r w:rsidRPr="00413482">
        <w:rPr>
          <w:rFonts w:ascii="Arial" w:eastAsia="Times New Roman" w:hAnsi="Arial" w:cs="Arial"/>
          <w:spacing w:val="-3"/>
          <w:sz w:val="24"/>
          <w:szCs w:val="24"/>
        </w:rPr>
        <w:t xml:space="preserve">) </w:t>
      </w:r>
    </w:p>
    <w:p w:rsidR="00331B32" w:rsidRPr="00413482" w:rsidRDefault="00331B32" w:rsidP="00331B32">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εργασίες καθαρισμού του εδάφους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και δημιουργίας αναβαθμών  </w:t>
      </w:r>
    </w:p>
    <w:p w:rsidR="00331B32" w:rsidRPr="00413482" w:rsidRDefault="00331B32" w:rsidP="00331B32">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κατασκευή εξυγιαντικής στρώσης υπό τα επιχώματα  </w:t>
      </w: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Επιμέτρηση  με λήψη αρχικών και τελικών διατομών </w:t>
      </w:r>
    </w:p>
    <w:p w:rsidR="00331B32" w:rsidRPr="00413482" w:rsidRDefault="00331B32" w:rsidP="00331B32">
      <w:pPr>
        <w:pStyle w:val="20"/>
        <w:rPr>
          <w:rFonts w:ascii="Arial" w:hAnsi="Arial" w:cs="Arial"/>
          <w:b/>
          <w:bCs/>
          <w:sz w:val="24"/>
          <w:szCs w:val="24"/>
        </w:rPr>
      </w:pPr>
      <w:r w:rsidRPr="00413482">
        <w:rPr>
          <w:rFonts w:ascii="Arial" w:hAnsi="Arial" w:cs="Arial"/>
          <w:b/>
          <w:bCs/>
          <w:sz w:val="24"/>
          <w:szCs w:val="24"/>
        </w:rPr>
        <w:t xml:space="preserve">Σύμφωνα με το άρθρο Α-18.Ν τα  υλικά που θα χρησιμοποιούνται είναι  ποταμού , ορυχείου η </w:t>
      </w:r>
      <w:proofErr w:type="spellStart"/>
      <w:r w:rsidRPr="00413482">
        <w:rPr>
          <w:rFonts w:ascii="Arial" w:hAnsi="Arial" w:cs="Arial"/>
          <w:b/>
          <w:bCs/>
          <w:sz w:val="24"/>
          <w:szCs w:val="24"/>
        </w:rPr>
        <w:t>θραυστά</w:t>
      </w:r>
      <w:proofErr w:type="spellEnd"/>
      <w:r w:rsidRPr="00413482">
        <w:rPr>
          <w:rFonts w:ascii="Arial" w:hAnsi="Arial" w:cs="Arial"/>
          <w:b/>
          <w:bCs/>
          <w:sz w:val="24"/>
          <w:szCs w:val="24"/>
        </w:rPr>
        <w:t xml:space="preserve"> λατομείου και για λόγους που αναφέρονται </w:t>
      </w:r>
      <w:proofErr w:type="spellStart"/>
      <w:r w:rsidRPr="00413482">
        <w:rPr>
          <w:rFonts w:ascii="Arial" w:hAnsi="Arial" w:cs="Arial"/>
          <w:b/>
          <w:bCs/>
          <w:sz w:val="24"/>
          <w:szCs w:val="24"/>
        </w:rPr>
        <w:t>σ΄αυτό</w:t>
      </w:r>
      <w:proofErr w:type="spellEnd"/>
      <w:r w:rsidRPr="00413482">
        <w:rPr>
          <w:rFonts w:ascii="Arial" w:hAnsi="Arial" w:cs="Arial"/>
          <w:b/>
          <w:bCs/>
          <w:sz w:val="24"/>
          <w:szCs w:val="24"/>
        </w:rPr>
        <w:t>.</w:t>
      </w: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331B32" w:rsidRPr="00413482" w:rsidRDefault="00331B32" w:rsidP="00331B3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Τιμή ανά κυβικό μέτρο </w:t>
      </w:r>
    </w:p>
    <w:p w:rsidR="00331B32" w:rsidRPr="00413482" w:rsidRDefault="00331B32" w:rsidP="00331B32">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p>
    <w:p w:rsidR="00331B32" w:rsidRPr="00413482" w:rsidRDefault="00331B32" w:rsidP="00331B32">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b/>
          <w:spacing w:val="-3"/>
          <w:sz w:val="24"/>
          <w:szCs w:val="24"/>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 xml:space="preserve">Ολογράφως: ένα </w:t>
      </w:r>
      <w:proofErr w:type="spellStart"/>
      <w:r w:rsidRPr="00413482">
        <w:rPr>
          <w:rFonts w:ascii="Arial" w:eastAsia="Times New Roman" w:hAnsi="Arial" w:cs="Arial"/>
          <w:spacing w:val="-3"/>
          <w:sz w:val="24"/>
          <w:szCs w:val="24"/>
        </w:rPr>
        <w:t>ευρω</w:t>
      </w:r>
      <w:proofErr w:type="spellEnd"/>
      <w:r w:rsidRPr="00413482">
        <w:rPr>
          <w:rFonts w:ascii="Arial" w:eastAsia="Times New Roman" w:hAnsi="Arial" w:cs="Arial"/>
          <w:spacing w:val="-3"/>
          <w:sz w:val="24"/>
          <w:szCs w:val="24"/>
        </w:rPr>
        <w:t xml:space="preserve"> και 5 λεπτά</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OLOGR </w:instrText>
      </w:r>
      <w:r w:rsidR="007E2B69" w:rsidRPr="00413482">
        <w:rPr>
          <w:rFonts w:ascii="Arial" w:eastAsia="Times New Roman" w:hAnsi="Arial" w:cs="Arial"/>
          <w:spacing w:val="-3"/>
          <w:sz w:val="24"/>
          <w:szCs w:val="24"/>
        </w:rPr>
        <w:fldChar w:fldCharType="end"/>
      </w:r>
    </w:p>
    <w:p w:rsidR="00266E8B" w:rsidRPr="00413482" w:rsidRDefault="00331B32" w:rsidP="00331B32">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ab/>
        <w:t xml:space="preserve">Αριθμητικά: </w:t>
      </w:r>
      <w:r w:rsidRPr="00413482">
        <w:rPr>
          <w:rFonts w:ascii="Arial" w:eastAsia="Times New Roman" w:hAnsi="Arial" w:cs="Arial"/>
          <w:b/>
          <w:spacing w:val="-3"/>
          <w:sz w:val="24"/>
          <w:szCs w:val="24"/>
        </w:rPr>
        <w:t>1,05</w:t>
      </w:r>
    </w:p>
    <w:p w:rsidR="00331B32" w:rsidRPr="00413482" w:rsidRDefault="007E2B69" w:rsidP="00331B32">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b/>
          <w:spacing w:val="-3"/>
          <w:sz w:val="24"/>
          <w:szCs w:val="24"/>
        </w:rPr>
      </w:pPr>
      <w:r w:rsidRPr="00413482">
        <w:rPr>
          <w:rFonts w:ascii="Arial" w:eastAsia="Times New Roman" w:hAnsi="Arial" w:cs="Arial"/>
          <w:b/>
          <w:spacing w:val="-3"/>
          <w:sz w:val="24"/>
          <w:szCs w:val="24"/>
        </w:rPr>
        <w:fldChar w:fldCharType="begin"/>
      </w:r>
      <w:r w:rsidR="00331B32" w:rsidRPr="00413482">
        <w:rPr>
          <w:rFonts w:ascii="Arial" w:eastAsia="Times New Roman" w:hAnsi="Arial" w:cs="Arial"/>
          <w:b/>
          <w:spacing w:val="-3"/>
          <w:sz w:val="24"/>
          <w:szCs w:val="24"/>
        </w:rPr>
        <w:instrText xml:space="preserve"> MERGEFIELD TIMH </w:instrText>
      </w:r>
      <w:r w:rsidRPr="00413482">
        <w:rPr>
          <w:rFonts w:ascii="Arial" w:eastAsia="Times New Roman" w:hAnsi="Arial" w:cs="Arial"/>
          <w:b/>
          <w:spacing w:val="-3"/>
          <w:sz w:val="24"/>
          <w:szCs w:val="24"/>
        </w:rPr>
        <w:fldChar w:fldCharType="end"/>
      </w:r>
    </w:p>
    <w:p w:rsidR="00266E8B" w:rsidRPr="00413482" w:rsidRDefault="00266E8B" w:rsidP="00266E8B">
      <w:pPr>
        <w:pStyle w:val="2"/>
        <w:ind w:left="1704" w:right="1165" w:hanging="1704"/>
        <w:rPr>
          <w:rFonts w:ascii="Arial" w:hAnsi="Arial" w:cs="Arial"/>
          <w:sz w:val="24"/>
          <w:szCs w:val="24"/>
        </w:rPr>
      </w:pPr>
      <w:bookmarkStart w:id="5" w:name="_Toc449760848"/>
      <w:bookmarkStart w:id="6" w:name="_Toc452176683"/>
      <w:r w:rsidRPr="00413482">
        <w:rPr>
          <w:rFonts w:ascii="Arial" w:hAnsi="Arial" w:cs="Arial"/>
          <w:b/>
          <w:sz w:val="24"/>
          <w:szCs w:val="24"/>
          <w:u w:val="none"/>
        </w:rPr>
        <w:t xml:space="preserve">Άρθρο </w:t>
      </w:r>
      <w:r w:rsidR="007E2B69" w:rsidRPr="00413482">
        <w:rPr>
          <w:rFonts w:ascii="Arial" w:hAnsi="Arial" w:cs="Arial"/>
          <w:b/>
          <w:sz w:val="24"/>
          <w:szCs w:val="24"/>
          <w:u w:val="none"/>
        </w:rPr>
        <w:fldChar w:fldCharType="begin"/>
      </w:r>
      <w:r w:rsidRPr="00413482">
        <w:rPr>
          <w:rFonts w:ascii="Arial" w:hAnsi="Arial" w:cs="Arial"/>
          <w:b/>
          <w:sz w:val="24"/>
          <w:szCs w:val="24"/>
          <w:u w:val="none"/>
        </w:rPr>
        <w:instrText xml:space="preserve"> NEXT </w:instrText>
      </w:r>
      <w:r w:rsidR="007E2B69" w:rsidRPr="00413482">
        <w:rPr>
          <w:rFonts w:ascii="Arial" w:hAnsi="Arial" w:cs="Arial"/>
          <w:b/>
          <w:sz w:val="24"/>
          <w:szCs w:val="24"/>
          <w:u w:val="none"/>
        </w:rPr>
        <w:fldChar w:fldCharType="end"/>
      </w:r>
      <w:r w:rsidR="007E2B69" w:rsidRPr="00413482">
        <w:rPr>
          <w:rFonts w:ascii="Arial" w:hAnsi="Arial" w:cs="Arial"/>
          <w:b/>
          <w:sz w:val="24"/>
          <w:szCs w:val="24"/>
          <w:u w:val="none"/>
        </w:rPr>
        <w:fldChar w:fldCharType="begin"/>
      </w:r>
      <w:r w:rsidRPr="00413482">
        <w:rPr>
          <w:rFonts w:ascii="Arial" w:hAnsi="Arial" w:cs="Arial"/>
          <w:b/>
          <w:sz w:val="24"/>
          <w:szCs w:val="24"/>
          <w:u w:val="none"/>
        </w:rPr>
        <w:instrText xml:space="preserve"> MERGEFIELD A_T </w:instrText>
      </w:r>
      <w:r w:rsidR="007E2B69" w:rsidRPr="00413482">
        <w:rPr>
          <w:rFonts w:ascii="Arial" w:hAnsi="Arial" w:cs="Arial"/>
          <w:b/>
          <w:sz w:val="24"/>
          <w:szCs w:val="24"/>
          <w:u w:val="none"/>
        </w:rPr>
        <w:fldChar w:fldCharType="separate"/>
      </w:r>
      <w:r w:rsidRPr="00413482">
        <w:rPr>
          <w:rFonts w:ascii="Arial" w:hAnsi="Arial" w:cs="Arial"/>
          <w:b/>
          <w:noProof/>
          <w:sz w:val="24"/>
          <w:szCs w:val="24"/>
          <w:u w:val="none"/>
        </w:rPr>
        <w:t>Β-1</w:t>
      </w:r>
      <w:r w:rsidR="007E2B69" w:rsidRPr="00413482">
        <w:rPr>
          <w:rFonts w:ascii="Arial" w:hAnsi="Arial" w:cs="Arial"/>
          <w:b/>
          <w:sz w:val="24"/>
          <w:szCs w:val="24"/>
          <w:u w:val="none"/>
        </w:rPr>
        <w:fldChar w:fldCharType="end"/>
      </w:r>
      <w:r w:rsidRPr="00413482">
        <w:rPr>
          <w:rFonts w:ascii="Arial" w:hAnsi="Arial" w:cs="Arial"/>
          <w:sz w:val="24"/>
          <w:szCs w:val="24"/>
          <w:u w:val="none"/>
        </w:rPr>
        <w:t xml:space="preserve"> </w:t>
      </w:r>
      <w:r w:rsidRPr="00413482">
        <w:rPr>
          <w:rFonts w:ascii="Arial" w:hAnsi="Arial" w:cs="Arial"/>
          <w:sz w:val="24"/>
          <w:szCs w:val="24"/>
          <w:u w:val="none"/>
        </w:rPr>
        <w:tab/>
      </w:r>
      <w:r w:rsidRPr="00413482">
        <w:rPr>
          <w:rFonts w:ascii="Arial" w:hAnsi="Arial" w:cs="Arial"/>
          <w:sz w:val="24"/>
          <w:szCs w:val="24"/>
        </w:rPr>
        <w:t>ΕΚΣΚΑΦΗ ΘΕΜΕΛΙΩΝ ΤΕΧΝΙΚΩΝ ΕΡΓΩΝ &amp; ΤΑΦΡΩΝ ΠΛΑΤΟΥΣ</w:t>
      </w:r>
      <w:bookmarkStart w:id="7" w:name="_Toc449760849"/>
      <w:bookmarkEnd w:id="5"/>
      <w:r w:rsidRPr="00413482">
        <w:rPr>
          <w:rFonts w:ascii="Arial" w:hAnsi="Arial" w:cs="Arial"/>
          <w:sz w:val="24"/>
          <w:szCs w:val="24"/>
        </w:rPr>
        <w:t xml:space="preserve"> έως </w:t>
      </w:r>
      <w:smartTag w:uri="urn:schemas-microsoft-com:office:smarttags" w:element="metricconverter">
        <w:smartTagPr>
          <w:attr w:name="ProductID" w:val="5,00 m"/>
        </w:smartTagPr>
        <w:r w:rsidRPr="00413482">
          <w:rPr>
            <w:rFonts w:ascii="Arial" w:hAnsi="Arial" w:cs="Arial"/>
            <w:sz w:val="24"/>
            <w:szCs w:val="24"/>
          </w:rPr>
          <w:t xml:space="preserve">5,00 </w:t>
        </w:r>
        <w:r w:rsidRPr="00413482">
          <w:rPr>
            <w:rFonts w:ascii="Arial" w:hAnsi="Arial" w:cs="Arial"/>
            <w:sz w:val="24"/>
            <w:szCs w:val="24"/>
            <w:lang w:val="en-US"/>
          </w:rPr>
          <w:t>m</w:t>
        </w:r>
      </w:smartTag>
      <w:bookmarkEnd w:id="6"/>
      <w:bookmarkEnd w:id="7"/>
      <w:r w:rsidRPr="00413482">
        <w:rPr>
          <w:rFonts w:ascii="Arial" w:hAnsi="Arial" w:cs="Arial"/>
          <w:sz w:val="24"/>
          <w:szCs w:val="24"/>
        </w:rPr>
        <w:t xml:space="preserve"> </w:t>
      </w:r>
    </w:p>
    <w:p w:rsidR="00266E8B" w:rsidRPr="00413482" w:rsidRDefault="00266E8B" w:rsidP="00266E8B">
      <w:pPr>
        <w:pStyle w:val="ANATH"/>
        <w:ind w:left="1704"/>
        <w:rPr>
          <w:rFonts w:ascii="Arial" w:hAnsi="Arial" w:cs="Arial"/>
          <w:sz w:val="24"/>
          <w:szCs w:val="24"/>
          <w:u w:val="none"/>
        </w:rPr>
      </w:pPr>
      <w:r w:rsidRPr="00413482">
        <w:rPr>
          <w:rFonts w:ascii="Arial" w:hAnsi="Arial" w:cs="Arial"/>
          <w:sz w:val="24"/>
          <w:szCs w:val="24"/>
          <w:u w:val="none"/>
        </w:rPr>
        <w:t xml:space="preserve">(Αναθεωρείται με το άρθρο </w:t>
      </w:r>
      <w:r w:rsidR="007E2B69" w:rsidRPr="00413482">
        <w:rPr>
          <w:rFonts w:ascii="Arial" w:hAnsi="Arial" w:cs="Arial"/>
          <w:sz w:val="24"/>
          <w:szCs w:val="24"/>
          <w:u w:val="none"/>
        </w:rPr>
        <w:fldChar w:fldCharType="begin"/>
      </w:r>
      <w:r w:rsidRPr="00413482">
        <w:rPr>
          <w:rFonts w:ascii="Arial" w:hAnsi="Arial" w:cs="Arial"/>
          <w:sz w:val="24"/>
          <w:szCs w:val="24"/>
          <w:u w:val="none"/>
        </w:rPr>
        <w:instrText xml:space="preserve"> MERGEFIELD ANATH</w:instrText>
      </w:r>
      <w:r w:rsidR="007E2B69" w:rsidRPr="00413482">
        <w:rPr>
          <w:rFonts w:ascii="Arial" w:hAnsi="Arial" w:cs="Arial"/>
          <w:sz w:val="24"/>
          <w:szCs w:val="24"/>
          <w:u w:val="none"/>
        </w:rPr>
        <w:fldChar w:fldCharType="separate"/>
      </w:r>
      <w:r w:rsidRPr="00413482">
        <w:rPr>
          <w:rFonts w:ascii="Arial" w:hAnsi="Arial" w:cs="Arial"/>
          <w:noProof/>
          <w:sz w:val="24"/>
          <w:szCs w:val="24"/>
          <w:u w:val="none"/>
        </w:rPr>
        <w:t>ΟΔΟ-2151</w:t>
      </w:r>
      <w:r w:rsidR="007E2B69" w:rsidRPr="00413482">
        <w:rPr>
          <w:rFonts w:ascii="Arial" w:hAnsi="Arial" w:cs="Arial"/>
          <w:sz w:val="24"/>
          <w:szCs w:val="24"/>
          <w:u w:val="none"/>
        </w:rPr>
        <w:fldChar w:fldCharType="end"/>
      </w:r>
      <w:r w:rsidRPr="00413482">
        <w:rPr>
          <w:rFonts w:ascii="Arial" w:hAnsi="Arial" w:cs="Arial"/>
          <w:sz w:val="24"/>
          <w:szCs w:val="24"/>
          <w:u w:val="none"/>
        </w:rPr>
        <w:t>)</w:t>
      </w:r>
    </w:p>
    <w:p w:rsidR="00266E8B" w:rsidRPr="00413482" w:rsidRDefault="00266E8B" w:rsidP="00266E8B">
      <w:pPr>
        <w:tabs>
          <w:tab w:val="left" w:pos="-720"/>
        </w:tabs>
        <w:suppressAutoHyphens/>
        <w:spacing w:line="220" w:lineRule="auto"/>
        <w:ind w:left="284"/>
        <w:jc w:val="both"/>
        <w:rPr>
          <w:rFonts w:ascii="Arial" w:hAnsi="Arial" w:cs="Arial"/>
          <w:spacing w:val="-3"/>
          <w:sz w:val="24"/>
          <w:szCs w:val="24"/>
        </w:rPr>
      </w:pPr>
    </w:p>
    <w:p w:rsidR="00266E8B" w:rsidRPr="00413482" w:rsidRDefault="00266E8B" w:rsidP="00266E8B">
      <w:pPr>
        <w:pStyle w:val="10"/>
        <w:ind w:left="0" w:firstLine="0"/>
        <w:rPr>
          <w:rFonts w:ascii="Arial" w:hAnsi="Arial" w:cs="Arial"/>
          <w:sz w:val="24"/>
          <w:szCs w:val="24"/>
        </w:rPr>
      </w:pPr>
      <w:r w:rsidRPr="00413482">
        <w:rPr>
          <w:rFonts w:ascii="Arial" w:hAnsi="Arial" w:cs="Arial"/>
          <w:sz w:val="24"/>
          <w:szCs w:val="24"/>
        </w:rPr>
        <w:t xml:space="preserve">Εκσκαφή ορυγμάτων πλάτους έως </w:t>
      </w:r>
      <w:smartTag w:uri="urn:schemas-microsoft-com:office:smarttags" w:element="metricconverter">
        <w:smartTagPr>
          <w:attr w:name="ProductID" w:val="5,0 m"/>
        </w:smartTagPr>
        <w:r w:rsidRPr="00413482">
          <w:rPr>
            <w:rFonts w:ascii="Arial" w:hAnsi="Arial" w:cs="Arial"/>
            <w:sz w:val="24"/>
            <w:szCs w:val="24"/>
          </w:rPr>
          <w:t>5,0 m</w:t>
        </w:r>
      </w:smartTag>
      <w:r w:rsidRPr="00413482">
        <w:rPr>
          <w:rFonts w:ascii="Arial" w:hAnsi="Arial" w:cs="Arial"/>
          <w:sz w:val="24"/>
          <w:szCs w:val="24"/>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413482">
        <w:rPr>
          <w:rFonts w:ascii="Arial" w:hAnsi="Arial" w:cs="Arial"/>
          <w:sz w:val="24"/>
          <w:szCs w:val="24"/>
        </w:rPr>
        <w:t>Ο.Κ.Ω.,κλπ</w:t>
      </w:r>
      <w:proofErr w:type="spellEnd"/>
      <w:r w:rsidRPr="00413482">
        <w:rPr>
          <w:rFonts w:ascii="Arial" w:hAnsi="Arial" w:cs="Arial"/>
          <w:sz w:val="24"/>
          <w:szCs w:val="24"/>
        </w:rPr>
        <w:t>.), σε κάθε είδους έδαφος (</w:t>
      </w:r>
      <w:proofErr w:type="spellStart"/>
      <w:r w:rsidRPr="00413482">
        <w:rPr>
          <w:rFonts w:ascii="Arial" w:hAnsi="Arial" w:cs="Arial"/>
          <w:sz w:val="24"/>
          <w:szCs w:val="24"/>
        </w:rPr>
        <w:t>γαιοημιβραχώδες</w:t>
      </w:r>
      <w:proofErr w:type="spellEnd"/>
      <w:r w:rsidRPr="00413482">
        <w:rPr>
          <w:rFonts w:ascii="Arial" w:hAnsi="Arial" w:cs="Arial"/>
          <w:sz w:val="24"/>
          <w:szCs w:val="24"/>
        </w:rPr>
        <w:t xml:space="preserve"> ή βραχώδες, περιλαμβανομένων και των γρανιτικών και κροκαλοπαγών πετρωμάτων), με οποιονδήποτε </w:t>
      </w:r>
      <w:proofErr w:type="spellStart"/>
      <w:r w:rsidRPr="00413482">
        <w:rPr>
          <w:rFonts w:ascii="Arial" w:hAnsi="Arial" w:cs="Arial"/>
          <w:sz w:val="24"/>
          <w:szCs w:val="24"/>
        </w:rPr>
        <w:t>εξοπλισμο</w:t>
      </w:r>
      <w:proofErr w:type="spellEnd"/>
      <w:r w:rsidRPr="00413482">
        <w:rPr>
          <w:rFonts w:ascii="Arial" w:hAnsi="Arial" w:cs="Arial"/>
          <w:sz w:val="24"/>
          <w:szCs w:val="24"/>
        </w:rPr>
        <w:t>, με ή χωρίς χρήση εκρηκτικών υλών, σύμφωνα με τα καθοριζόμενα στην ΕΤΕΠ 02-04-00-00 "Εκσκαφές θεμελίων τεχνικών έργων".</w:t>
      </w:r>
    </w:p>
    <w:p w:rsidR="00266E8B" w:rsidRPr="00413482" w:rsidRDefault="00266E8B" w:rsidP="00266E8B">
      <w:pPr>
        <w:pStyle w:val="10"/>
        <w:ind w:left="0" w:firstLine="0"/>
        <w:rPr>
          <w:rFonts w:ascii="Arial" w:hAnsi="Arial" w:cs="Arial"/>
          <w:sz w:val="24"/>
          <w:szCs w:val="24"/>
        </w:rPr>
      </w:pPr>
    </w:p>
    <w:p w:rsidR="00266E8B" w:rsidRPr="00413482" w:rsidRDefault="00266E8B" w:rsidP="00266E8B">
      <w:pPr>
        <w:pStyle w:val="10"/>
        <w:spacing w:after="120"/>
        <w:ind w:left="0" w:firstLine="0"/>
        <w:rPr>
          <w:rFonts w:ascii="Arial" w:hAnsi="Arial" w:cs="Arial"/>
          <w:sz w:val="24"/>
          <w:szCs w:val="24"/>
        </w:rPr>
      </w:pPr>
      <w:r w:rsidRPr="00413482">
        <w:rPr>
          <w:rFonts w:ascii="Arial" w:hAnsi="Arial" w:cs="Arial"/>
          <w:sz w:val="24"/>
          <w:szCs w:val="24"/>
        </w:rPr>
        <w:t>Στην τιμή μονάδος περιλαμβάνονται:</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lastRenderedPageBreak/>
        <w:t xml:space="preserve">Οι απαιτούμενες αντλήσεις και τα μέτρα αντιμετώπισης των επιφανειακών και υπόγειων νερών, εκτός </w:t>
      </w:r>
      <w:proofErr w:type="spellStart"/>
      <w:r w:rsidRPr="00413482">
        <w:rPr>
          <w:rFonts w:ascii="Arial" w:hAnsi="Arial" w:cs="Arial"/>
          <w:sz w:val="24"/>
          <w:szCs w:val="24"/>
        </w:rPr>
        <w:t>άν</w:t>
      </w:r>
      <w:proofErr w:type="spellEnd"/>
      <w:r w:rsidRPr="00413482">
        <w:rPr>
          <w:rFonts w:ascii="Arial" w:hAnsi="Arial" w:cs="Arial"/>
          <w:sz w:val="24"/>
          <w:szCs w:val="24"/>
        </w:rPr>
        <w:t xml:space="preserve"> ρητά καθορίζεται στην μελέτη η ιδιαίτερη επιμέτρηση και πληρωμή αυτών</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 xml:space="preserve">Οι κάθε είδους απαιτούμενες αντιστηρίξεις παρειών (με οριζόντιες </w:t>
      </w:r>
      <w:proofErr w:type="spellStart"/>
      <w:r w:rsidRPr="00413482">
        <w:rPr>
          <w:rFonts w:ascii="Arial" w:hAnsi="Arial" w:cs="Arial"/>
          <w:sz w:val="24"/>
          <w:szCs w:val="24"/>
        </w:rPr>
        <w:t>ξυλοζεύξεις</w:t>
      </w:r>
      <w:proofErr w:type="spellEnd"/>
      <w:r w:rsidRPr="00413482">
        <w:rPr>
          <w:rFonts w:ascii="Arial" w:hAnsi="Arial" w:cs="Arial"/>
          <w:sz w:val="24"/>
          <w:szCs w:val="24"/>
        </w:rPr>
        <w:t xml:space="preserve"> ή κατακόρυφες αντιστηρίξεις με μεταλλικά </w:t>
      </w:r>
      <w:proofErr w:type="spellStart"/>
      <w:r w:rsidRPr="00413482">
        <w:rPr>
          <w:rFonts w:ascii="Arial" w:hAnsi="Arial" w:cs="Arial"/>
          <w:sz w:val="24"/>
          <w:szCs w:val="24"/>
        </w:rPr>
        <w:t>πετάσματα</w:t>
      </w:r>
      <w:proofErr w:type="spellEnd"/>
      <w:r w:rsidRPr="00413482">
        <w:rPr>
          <w:rFonts w:ascii="Arial" w:hAnsi="Arial" w:cs="Arial"/>
          <w:sz w:val="24"/>
          <w:szCs w:val="24"/>
        </w:rPr>
        <w:t xml:space="preserve"> κλπ), εκτός </w:t>
      </w:r>
      <w:proofErr w:type="spellStart"/>
      <w:r w:rsidRPr="00413482">
        <w:rPr>
          <w:rFonts w:ascii="Arial" w:hAnsi="Arial" w:cs="Arial"/>
          <w:sz w:val="24"/>
          <w:szCs w:val="24"/>
        </w:rPr>
        <w:t>άν</w:t>
      </w:r>
      <w:proofErr w:type="spellEnd"/>
      <w:r w:rsidRPr="00413482">
        <w:rPr>
          <w:rFonts w:ascii="Arial" w:hAnsi="Arial" w:cs="Arial"/>
          <w:sz w:val="24"/>
          <w:szCs w:val="24"/>
        </w:rPr>
        <w:t xml:space="preserve"> ρητά καθορίζεται στην μελέτη η ιδιαίτερη επιμέτρηση και πληρωμή αυτών</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Η κοπή, εκρίζωση και απομάκρυνση δένδρων οποιασδήποτε περιμέτρου στην θέση του ορύγματος</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413482">
        <w:rPr>
          <w:rFonts w:ascii="Arial" w:hAnsi="Arial" w:cs="Arial"/>
          <w:sz w:val="24"/>
          <w:szCs w:val="24"/>
        </w:rPr>
        <w:t>ξυλοτύπων</w:t>
      </w:r>
      <w:proofErr w:type="spellEnd"/>
      <w:r w:rsidRPr="00413482">
        <w:rPr>
          <w:rFonts w:ascii="Arial" w:hAnsi="Arial" w:cs="Arial"/>
          <w:sz w:val="24"/>
          <w:szCs w:val="24"/>
        </w:rPr>
        <w:t xml:space="preserve"> (π.χ. θεμέλια τεχνικών έργων, περιβλήματα αγωγών κλπ)</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Η συμπύκνωση του πυθμένα τού ορύγματος</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Η διαμόρφωση των απαιτουμένων δαπέδων εργασίας για την εκσκαφή ή αποκομιδή των προϊόντων εκσκαφών</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Η διαλογή, η φορτοεκφόρτωση και η μεταφορά των πλεοναζόντων προϊόντων εκσκαφών σε οποιαδήποτε απόσταση</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 xml:space="preserve">Η απόθεση παρά το σκάμμα, εκτός του σώματος της οδού, των καταλλήλων από τα προϊόντα εκσκαφής για την </w:t>
      </w:r>
      <w:proofErr w:type="spellStart"/>
      <w:r w:rsidRPr="00413482">
        <w:rPr>
          <w:rFonts w:ascii="Arial" w:hAnsi="Arial" w:cs="Arial"/>
          <w:sz w:val="24"/>
          <w:szCs w:val="24"/>
        </w:rPr>
        <w:t>επανεπίχωση</w:t>
      </w:r>
      <w:proofErr w:type="spellEnd"/>
      <w:r w:rsidRPr="00413482">
        <w:rPr>
          <w:rFonts w:ascii="Arial" w:hAnsi="Arial" w:cs="Arial"/>
          <w:sz w:val="24"/>
          <w:szCs w:val="24"/>
        </w:rPr>
        <w:t xml:space="preserve"> του απομένοντος όγκου του σκάμματος μετά την κατασκευή του τεχνικού έργου, οχετού ή αγωγού </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Η επανόρθωση τυχόν ζημιών σε γειτονικές κατασκευές ή οδοστρώματα λόγω καταπτώσεων των παρειών του ορύγματος.</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 xml:space="preserve">Η αποξήλωση οδοστρώματος, </w:t>
      </w:r>
      <w:proofErr w:type="spellStart"/>
      <w:r w:rsidRPr="00413482">
        <w:rPr>
          <w:rFonts w:ascii="Arial" w:hAnsi="Arial" w:cs="Arial"/>
          <w:sz w:val="24"/>
          <w:szCs w:val="24"/>
        </w:rPr>
        <w:t>κρασπεδορείθρων</w:t>
      </w:r>
      <w:proofErr w:type="spellEnd"/>
      <w:r w:rsidRPr="00413482">
        <w:rPr>
          <w:rFonts w:ascii="Arial" w:hAnsi="Arial" w:cs="Arial"/>
          <w:sz w:val="24"/>
          <w:szCs w:val="24"/>
        </w:rPr>
        <w:t>, πλακοστρώσεων και αόπλων τσιμεντοστρώσεων στην θέση του ορύγματος</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266E8B" w:rsidRPr="00413482" w:rsidRDefault="00266E8B" w:rsidP="00266E8B">
      <w:pPr>
        <w:pStyle w:val="10"/>
        <w:numPr>
          <w:ilvl w:val="0"/>
          <w:numId w:val="7"/>
        </w:numPr>
        <w:tabs>
          <w:tab w:val="clear" w:pos="720"/>
        </w:tabs>
        <w:spacing w:after="60" w:line="240" w:lineRule="atLeast"/>
        <w:ind w:left="425"/>
        <w:rPr>
          <w:rFonts w:ascii="Arial" w:hAnsi="Arial" w:cs="Arial"/>
          <w:sz w:val="24"/>
          <w:szCs w:val="24"/>
        </w:rPr>
      </w:pPr>
      <w:r w:rsidRPr="00413482">
        <w:rPr>
          <w:rFonts w:ascii="Arial" w:hAnsi="Arial" w:cs="Arial"/>
          <w:sz w:val="24"/>
          <w:szCs w:val="24"/>
        </w:rPr>
        <w:t xml:space="preserve">Η </w:t>
      </w:r>
      <w:proofErr w:type="spellStart"/>
      <w:r w:rsidRPr="00413482">
        <w:rPr>
          <w:rFonts w:ascii="Arial" w:hAnsi="Arial" w:cs="Arial"/>
          <w:sz w:val="24"/>
          <w:szCs w:val="24"/>
        </w:rPr>
        <w:t>επανεπίχωση</w:t>
      </w:r>
      <w:proofErr w:type="spellEnd"/>
      <w:r w:rsidRPr="00413482">
        <w:rPr>
          <w:rFonts w:ascii="Arial" w:hAnsi="Arial" w:cs="Arial"/>
          <w:sz w:val="24"/>
          <w:szCs w:val="24"/>
        </w:rPr>
        <w:t xml:space="preserve"> του απομένοντος όγκου σκάμματος με κατάλληλα προϊόντα εκσκαφών.</w:t>
      </w:r>
    </w:p>
    <w:p w:rsidR="00266E8B" w:rsidRPr="00413482" w:rsidRDefault="00266E8B" w:rsidP="00266E8B">
      <w:pPr>
        <w:pStyle w:val="10"/>
        <w:ind w:left="0" w:firstLine="0"/>
        <w:rPr>
          <w:rFonts w:ascii="Arial" w:hAnsi="Arial" w:cs="Arial"/>
          <w:sz w:val="24"/>
          <w:szCs w:val="24"/>
        </w:rPr>
      </w:pPr>
    </w:p>
    <w:p w:rsidR="00266E8B" w:rsidRPr="00413482" w:rsidRDefault="00266E8B" w:rsidP="00266E8B">
      <w:pPr>
        <w:pStyle w:val="10"/>
        <w:ind w:left="0" w:firstLine="0"/>
        <w:rPr>
          <w:rFonts w:ascii="Arial" w:hAnsi="Arial" w:cs="Arial"/>
          <w:sz w:val="24"/>
          <w:szCs w:val="24"/>
        </w:rPr>
      </w:pPr>
      <w:r w:rsidRPr="00413482">
        <w:rPr>
          <w:rFonts w:ascii="Arial" w:hAnsi="Arial" w:cs="Arial"/>
          <w:sz w:val="24"/>
          <w:szCs w:val="24"/>
        </w:rPr>
        <w:t xml:space="preserve">Η κοπή υπάρχοντος ασφαλτικού τάπητα με </w:t>
      </w:r>
      <w:proofErr w:type="spellStart"/>
      <w:r w:rsidRPr="00413482">
        <w:rPr>
          <w:rFonts w:ascii="Arial" w:hAnsi="Arial" w:cs="Arial"/>
          <w:sz w:val="24"/>
          <w:szCs w:val="24"/>
        </w:rPr>
        <w:t>ασφαλτοκόφτη</w:t>
      </w:r>
      <w:proofErr w:type="spellEnd"/>
      <w:r w:rsidRPr="00413482">
        <w:rPr>
          <w:rFonts w:ascii="Arial" w:hAnsi="Arial" w:cs="Arial"/>
          <w:sz w:val="24"/>
          <w:szCs w:val="24"/>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266E8B" w:rsidRPr="00413482" w:rsidRDefault="00266E8B" w:rsidP="00266E8B">
      <w:pPr>
        <w:pStyle w:val="10"/>
        <w:ind w:left="0" w:firstLine="0"/>
        <w:rPr>
          <w:rFonts w:ascii="Arial" w:hAnsi="Arial" w:cs="Arial"/>
          <w:sz w:val="24"/>
          <w:szCs w:val="24"/>
        </w:rPr>
      </w:pPr>
    </w:p>
    <w:p w:rsidR="00266E8B" w:rsidRPr="00413482" w:rsidRDefault="00266E8B" w:rsidP="00266E8B">
      <w:pPr>
        <w:pStyle w:val="10"/>
        <w:ind w:left="0" w:firstLine="0"/>
        <w:rPr>
          <w:rFonts w:ascii="Arial" w:hAnsi="Arial" w:cs="Arial"/>
          <w:sz w:val="24"/>
          <w:szCs w:val="24"/>
        </w:rPr>
      </w:pPr>
      <w:r w:rsidRPr="00413482">
        <w:rPr>
          <w:rFonts w:ascii="Arial" w:hAnsi="Arial" w:cs="Arial"/>
          <w:sz w:val="24"/>
          <w:szCs w:val="24"/>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413482">
          <w:rPr>
            <w:rFonts w:ascii="Arial" w:hAnsi="Arial" w:cs="Arial"/>
            <w:sz w:val="24"/>
            <w:szCs w:val="24"/>
          </w:rPr>
          <w:t xml:space="preserve">100 </w:t>
        </w:r>
        <w:r w:rsidRPr="00413482">
          <w:rPr>
            <w:rFonts w:ascii="Arial" w:hAnsi="Arial" w:cs="Arial"/>
            <w:sz w:val="24"/>
            <w:szCs w:val="24"/>
            <w:lang w:val="en-US"/>
          </w:rPr>
          <w:t>m</w:t>
        </w:r>
        <w:r w:rsidRPr="00413482">
          <w:rPr>
            <w:rFonts w:ascii="Arial" w:hAnsi="Arial" w:cs="Arial"/>
            <w:sz w:val="24"/>
            <w:szCs w:val="24"/>
            <w:vertAlign w:val="superscript"/>
          </w:rPr>
          <w:t>2</w:t>
        </w:r>
      </w:smartTag>
      <w:r w:rsidRPr="00413482">
        <w:rPr>
          <w:rFonts w:ascii="Arial" w:hAnsi="Arial" w:cs="Arial"/>
          <w:sz w:val="24"/>
          <w:szCs w:val="24"/>
        </w:rPr>
        <w:t xml:space="preserve">, ή σε επιμήκη ορύγματα πλάτους έως </w:t>
      </w:r>
      <w:smartTag w:uri="urn:schemas-microsoft-com:office:smarttags" w:element="metricconverter">
        <w:smartTagPr>
          <w:attr w:name="ProductID" w:val="5,00 m"/>
        </w:smartTagPr>
        <w:r w:rsidRPr="00413482">
          <w:rPr>
            <w:rFonts w:ascii="Arial" w:hAnsi="Arial" w:cs="Arial"/>
            <w:sz w:val="24"/>
            <w:szCs w:val="24"/>
          </w:rPr>
          <w:t>5,00 m</w:t>
        </w:r>
      </w:smartTag>
      <w:r w:rsidRPr="00413482">
        <w:rPr>
          <w:rFonts w:ascii="Arial" w:hAnsi="Arial" w:cs="Arial"/>
          <w:sz w:val="24"/>
          <w:szCs w:val="24"/>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266E8B" w:rsidRPr="00413482" w:rsidRDefault="00266E8B" w:rsidP="00266E8B">
      <w:pPr>
        <w:pStyle w:val="10"/>
        <w:ind w:left="0" w:firstLine="0"/>
        <w:rPr>
          <w:rFonts w:ascii="Arial" w:hAnsi="Arial" w:cs="Arial"/>
          <w:sz w:val="24"/>
          <w:szCs w:val="24"/>
        </w:rPr>
      </w:pPr>
    </w:p>
    <w:p w:rsidR="00266E8B" w:rsidRPr="00413482" w:rsidRDefault="00266E8B" w:rsidP="00266E8B">
      <w:pPr>
        <w:pStyle w:val="10"/>
        <w:ind w:left="0" w:firstLine="0"/>
        <w:rPr>
          <w:rFonts w:ascii="Arial" w:hAnsi="Arial" w:cs="Arial"/>
          <w:sz w:val="24"/>
          <w:szCs w:val="24"/>
        </w:rPr>
      </w:pPr>
      <w:r w:rsidRPr="00413482">
        <w:rPr>
          <w:rFonts w:ascii="Arial" w:hAnsi="Arial" w:cs="Arial"/>
          <w:sz w:val="24"/>
          <w:szCs w:val="24"/>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413482">
        <w:rPr>
          <w:rFonts w:ascii="Arial" w:hAnsi="Arial" w:cs="Arial"/>
          <w:sz w:val="24"/>
          <w:szCs w:val="24"/>
        </w:rPr>
        <w:t>βαθμίδρες</w:t>
      </w:r>
      <w:proofErr w:type="spellEnd"/>
      <w:r w:rsidRPr="00413482">
        <w:rPr>
          <w:rFonts w:ascii="Arial" w:hAnsi="Arial" w:cs="Arial"/>
          <w:sz w:val="24"/>
          <w:szCs w:val="24"/>
        </w:rPr>
        <w:t xml:space="preserve"> καθ’ ύψος)/</w:t>
      </w:r>
    </w:p>
    <w:p w:rsidR="00266E8B" w:rsidRPr="00413482" w:rsidRDefault="00266E8B" w:rsidP="00266E8B">
      <w:pPr>
        <w:pStyle w:val="10"/>
        <w:ind w:left="0" w:firstLine="0"/>
        <w:rPr>
          <w:rFonts w:ascii="Arial" w:hAnsi="Arial" w:cs="Arial"/>
          <w:sz w:val="24"/>
          <w:szCs w:val="24"/>
        </w:rPr>
      </w:pPr>
    </w:p>
    <w:p w:rsidR="00266E8B" w:rsidRPr="00413482" w:rsidRDefault="00266E8B" w:rsidP="00266E8B">
      <w:pPr>
        <w:pStyle w:val="10"/>
        <w:ind w:left="0" w:firstLine="0"/>
        <w:rPr>
          <w:rFonts w:ascii="Arial" w:hAnsi="Arial" w:cs="Arial"/>
          <w:sz w:val="24"/>
          <w:szCs w:val="24"/>
        </w:rPr>
      </w:pPr>
      <w:r w:rsidRPr="00413482">
        <w:rPr>
          <w:rFonts w:ascii="Arial" w:hAnsi="Arial" w:cs="Arial"/>
          <w:sz w:val="24"/>
          <w:szCs w:val="24"/>
        </w:rPr>
        <w:t>Τιμή ανά κυβικό μέτρο.</w:t>
      </w:r>
    </w:p>
    <w:p w:rsidR="00266E8B" w:rsidRPr="00413482" w:rsidRDefault="00266E8B" w:rsidP="00266E8B">
      <w:pPr>
        <w:suppressAutoHyphens/>
        <w:spacing w:line="220" w:lineRule="auto"/>
        <w:ind w:left="284"/>
        <w:jc w:val="both"/>
        <w:rPr>
          <w:rFonts w:ascii="Arial" w:hAnsi="Arial" w:cs="Arial"/>
          <w:spacing w:val="-3"/>
          <w:sz w:val="24"/>
          <w:szCs w:val="24"/>
        </w:rPr>
      </w:pPr>
    </w:p>
    <w:p w:rsidR="00266E8B" w:rsidRPr="00413482" w:rsidRDefault="00266E8B" w:rsidP="00266E8B">
      <w:pPr>
        <w:pStyle w:val="draxmes"/>
        <w:tabs>
          <w:tab w:val="clear" w:pos="1701"/>
          <w:tab w:val="left" w:pos="1136"/>
        </w:tabs>
        <w:ind w:left="0"/>
        <w:rPr>
          <w:rFonts w:ascii="Arial" w:hAnsi="Arial" w:cs="Arial"/>
          <w:sz w:val="24"/>
          <w:szCs w:val="24"/>
        </w:rPr>
      </w:pPr>
      <w:r w:rsidRPr="00413482">
        <w:rPr>
          <w:rFonts w:ascii="Arial" w:hAnsi="Arial" w:cs="Arial"/>
          <w:sz w:val="24"/>
          <w:szCs w:val="24"/>
        </w:rPr>
        <w:lastRenderedPageBreak/>
        <w:t>ΕΥΡΩ</w:t>
      </w:r>
      <w:r w:rsidRPr="00413482">
        <w:rPr>
          <w:rFonts w:ascii="Arial" w:hAnsi="Arial" w:cs="Arial"/>
          <w:sz w:val="24"/>
          <w:szCs w:val="24"/>
        </w:rPr>
        <w:tab/>
        <w:t>Ολογράφως: πέντε</w:t>
      </w:r>
      <w:r w:rsidR="007E2B69" w:rsidRPr="00413482">
        <w:rPr>
          <w:rFonts w:ascii="Arial" w:hAnsi="Arial" w:cs="Arial"/>
          <w:sz w:val="24"/>
          <w:szCs w:val="24"/>
        </w:rPr>
        <w:fldChar w:fldCharType="begin"/>
      </w:r>
      <w:r w:rsidRPr="00413482">
        <w:rPr>
          <w:rFonts w:ascii="Arial" w:hAnsi="Arial" w:cs="Arial"/>
          <w:sz w:val="24"/>
          <w:szCs w:val="24"/>
        </w:rPr>
        <w:instrText xml:space="preserve"> MERGEFIELD OLOGR </w:instrText>
      </w:r>
      <w:r w:rsidR="007E2B69" w:rsidRPr="00413482">
        <w:rPr>
          <w:rFonts w:ascii="Arial" w:hAnsi="Arial" w:cs="Arial"/>
          <w:sz w:val="24"/>
          <w:szCs w:val="24"/>
        </w:rPr>
        <w:fldChar w:fldCharType="end"/>
      </w:r>
    </w:p>
    <w:p w:rsidR="003A195B" w:rsidRPr="00413482" w:rsidRDefault="00266E8B" w:rsidP="00266E8B">
      <w:pPr>
        <w:rPr>
          <w:rFonts w:ascii="Arial" w:eastAsia="Times New Roman" w:hAnsi="Arial" w:cs="Arial"/>
          <w:b/>
          <w:bCs/>
          <w:sz w:val="24"/>
          <w:szCs w:val="24"/>
        </w:rPr>
      </w:pPr>
      <w:r w:rsidRPr="00413482">
        <w:rPr>
          <w:rFonts w:ascii="Arial" w:hAnsi="Arial" w:cs="Arial"/>
          <w:sz w:val="24"/>
          <w:szCs w:val="24"/>
        </w:rPr>
        <w:tab/>
        <w:t xml:space="preserve">Αριθμητικά:    </w:t>
      </w:r>
      <w:r w:rsidRPr="00413482">
        <w:rPr>
          <w:rFonts w:ascii="Arial" w:hAnsi="Arial" w:cs="Arial"/>
          <w:b/>
          <w:sz w:val="24"/>
          <w:szCs w:val="24"/>
        </w:rPr>
        <w:t>5</w:t>
      </w:r>
      <w:r w:rsidR="00742003" w:rsidRPr="00413482">
        <w:rPr>
          <w:rFonts w:ascii="Arial" w:hAnsi="Arial" w:cs="Arial"/>
          <w:sz w:val="24"/>
          <w:szCs w:val="24"/>
        </w:rPr>
        <w:t>,</w:t>
      </w:r>
      <w:r w:rsidRPr="00413482">
        <w:rPr>
          <w:rFonts w:ascii="Arial" w:hAnsi="Arial" w:cs="Arial"/>
          <w:b/>
          <w:sz w:val="24"/>
          <w:szCs w:val="24"/>
        </w:rPr>
        <w:t>00</w:t>
      </w:r>
      <w:r w:rsidRPr="00413482">
        <w:rPr>
          <w:rFonts w:ascii="Arial" w:hAnsi="Arial" w:cs="Arial"/>
          <w:sz w:val="24"/>
          <w:szCs w:val="24"/>
        </w:rPr>
        <w:t xml:space="preserve">                 </w:t>
      </w:r>
    </w:p>
    <w:p w:rsidR="00424244" w:rsidRPr="00413482" w:rsidRDefault="00424244" w:rsidP="00424244">
      <w:pPr>
        <w:keepNext/>
        <w:overflowPunct w:val="0"/>
        <w:autoSpaceDE w:val="0"/>
        <w:autoSpaceDN w:val="0"/>
        <w:adjustRightInd w:val="0"/>
        <w:spacing w:after="0" w:line="240" w:lineRule="auto"/>
        <w:textAlignment w:val="baseline"/>
        <w:outlineLvl w:val="1"/>
        <w:rPr>
          <w:rFonts w:ascii="Arial" w:eastAsia="Times New Roman" w:hAnsi="Arial" w:cs="Arial"/>
          <w:b/>
          <w:sz w:val="24"/>
          <w:szCs w:val="24"/>
          <w:u w:val="single"/>
        </w:rPr>
      </w:pPr>
      <w:bookmarkStart w:id="8" w:name="_Toc449760891"/>
      <w:bookmarkStart w:id="9" w:name="_Toc452176724"/>
      <w:r w:rsidRPr="00413482">
        <w:rPr>
          <w:rFonts w:ascii="Arial" w:eastAsia="Times New Roman" w:hAnsi="Arial" w:cs="Arial"/>
          <w:b/>
          <w:sz w:val="24"/>
          <w:szCs w:val="24"/>
        </w:rPr>
        <w:t xml:space="preserve">Άρθρο </w:t>
      </w:r>
      <w:r w:rsidR="007E2B69" w:rsidRPr="00413482">
        <w:rPr>
          <w:rFonts w:ascii="Arial" w:eastAsia="Times New Roman" w:hAnsi="Arial" w:cs="Arial"/>
          <w:b/>
          <w:color w:val="0000FF"/>
          <w:sz w:val="24"/>
          <w:szCs w:val="24"/>
        </w:rPr>
        <w:fldChar w:fldCharType="begin"/>
      </w:r>
      <w:r w:rsidRPr="00413482">
        <w:rPr>
          <w:rFonts w:ascii="Arial" w:eastAsia="Times New Roman" w:hAnsi="Arial" w:cs="Arial"/>
          <w:b/>
          <w:color w:val="0000FF"/>
          <w:sz w:val="24"/>
          <w:szCs w:val="24"/>
        </w:rPr>
        <w:instrText xml:space="preserve"> </w:instrText>
      </w:r>
      <w:r w:rsidRPr="00413482">
        <w:rPr>
          <w:rFonts w:ascii="Arial" w:eastAsia="Times New Roman" w:hAnsi="Arial" w:cs="Arial"/>
          <w:b/>
          <w:color w:val="0000FF"/>
          <w:sz w:val="24"/>
          <w:szCs w:val="24"/>
          <w:lang w:val="en-US"/>
        </w:rPr>
        <w:instrText>NEXT</w:instrText>
      </w:r>
      <w:r w:rsidRPr="00413482">
        <w:rPr>
          <w:rFonts w:ascii="Arial" w:eastAsia="Times New Roman" w:hAnsi="Arial" w:cs="Arial"/>
          <w:b/>
          <w:color w:val="0000FF"/>
          <w:sz w:val="24"/>
          <w:szCs w:val="24"/>
        </w:rPr>
        <w:instrText xml:space="preserve"> </w:instrText>
      </w:r>
      <w:r w:rsidR="007E2B69" w:rsidRPr="00413482">
        <w:rPr>
          <w:rFonts w:ascii="Arial" w:eastAsia="Times New Roman" w:hAnsi="Arial" w:cs="Arial"/>
          <w:b/>
          <w:color w:val="0000FF"/>
          <w:sz w:val="24"/>
          <w:szCs w:val="24"/>
        </w:rPr>
        <w:fldChar w:fldCharType="end"/>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US"/>
        </w:rPr>
        <w:instrText>MERGEFIELD</w:instrText>
      </w:r>
      <w:r w:rsidRPr="00413482">
        <w:rPr>
          <w:rFonts w:ascii="Arial" w:eastAsia="Times New Roman" w:hAnsi="Arial" w:cs="Arial"/>
          <w:b/>
          <w:sz w:val="24"/>
          <w:szCs w:val="24"/>
        </w:rPr>
        <w:instrText xml:space="preserve"> </w:instrText>
      </w:r>
      <w:r w:rsidRPr="00413482">
        <w:rPr>
          <w:rFonts w:ascii="Arial" w:eastAsia="Times New Roman" w:hAnsi="Arial" w:cs="Arial"/>
          <w:b/>
          <w:sz w:val="24"/>
          <w:szCs w:val="24"/>
          <w:lang w:val="en-US"/>
        </w:rPr>
        <w:instrText>A</w:instrText>
      </w:r>
      <w:r w:rsidRPr="00413482">
        <w:rPr>
          <w:rFonts w:ascii="Arial" w:eastAsia="Times New Roman" w:hAnsi="Arial" w:cs="Arial"/>
          <w:b/>
          <w:sz w:val="24"/>
          <w:szCs w:val="24"/>
        </w:rPr>
        <w:instrText>_</w:instrText>
      </w:r>
      <w:r w:rsidRPr="00413482">
        <w:rPr>
          <w:rFonts w:ascii="Arial" w:eastAsia="Times New Roman" w:hAnsi="Arial" w:cs="Arial"/>
          <w:b/>
          <w:sz w:val="24"/>
          <w:szCs w:val="24"/>
          <w:lang w:val="en-US"/>
        </w:rPr>
        <w:instrText>T</w:instrText>
      </w:r>
      <w:r w:rsidRPr="00413482">
        <w:rPr>
          <w:rFonts w:ascii="Arial" w:eastAsia="Times New Roman" w:hAnsi="Arial" w:cs="Arial"/>
          <w:b/>
          <w:sz w:val="24"/>
          <w:szCs w:val="24"/>
        </w:rPr>
        <w:instrText xml:space="preserve"> </w:instrText>
      </w:r>
      <w:r w:rsidR="007E2B69" w:rsidRPr="00413482">
        <w:rPr>
          <w:rFonts w:ascii="Arial" w:eastAsia="Times New Roman" w:hAnsi="Arial" w:cs="Arial"/>
          <w:b/>
          <w:sz w:val="24"/>
          <w:szCs w:val="24"/>
        </w:rPr>
        <w:fldChar w:fldCharType="separate"/>
      </w:r>
      <w:r w:rsidRPr="00413482">
        <w:rPr>
          <w:rFonts w:ascii="Arial" w:eastAsia="Times New Roman" w:hAnsi="Arial" w:cs="Arial"/>
          <w:b/>
          <w:noProof/>
          <w:sz w:val="24"/>
          <w:szCs w:val="24"/>
        </w:rPr>
        <w:t>Β-29</w:t>
      </w:r>
      <w:r w:rsidR="007E2B69" w:rsidRPr="00413482">
        <w:rPr>
          <w:rFonts w:ascii="Arial" w:eastAsia="Times New Roman" w:hAnsi="Arial" w:cs="Arial"/>
          <w:b/>
          <w:sz w:val="24"/>
          <w:szCs w:val="24"/>
        </w:rPr>
        <w:fldChar w:fldCharType="end"/>
      </w:r>
      <w:r w:rsidRPr="00413482">
        <w:rPr>
          <w:rFonts w:ascii="Arial" w:eastAsia="Times New Roman" w:hAnsi="Arial" w:cs="Arial"/>
          <w:b/>
          <w:sz w:val="24"/>
          <w:szCs w:val="24"/>
        </w:rPr>
        <w:t xml:space="preserve">: </w:t>
      </w:r>
      <w:r w:rsidRPr="00413482">
        <w:rPr>
          <w:rFonts w:ascii="Arial" w:eastAsia="Times New Roman" w:hAnsi="Arial" w:cs="Arial"/>
          <w:b/>
          <w:sz w:val="24"/>
          <w:szCs w:val="24"/>
        </w:rPr>
        <w:tab/>
      </w:r>
      <w:r w:rsidRPr="00413482">
        <w:rPr>
          <w:rFonts w:ascii="Arial" w:eastAsia="Times New Roman" w:hAnsi="Arial" w:cs="Arial"/>
          <w:b/>
          <w:sz w:val="24"/>
          <w:szCs w:val="24"/>
          <w:u w:val="single"/>
        </w:rPr>
        <w:t>ΚΑΤΑΣΚΕΥΕΣ ΑΠΟ ΣΚΥΡΟΔΕΜΑ</w:t>
      </w:r>
      <w:bookmarkEnd w:id="8"/>
      <w:bookmarkEnd w:id="9"/>
    </w:p>
    <w:p w:rsidR="00424244" w:rsidRPr="00413482" w:rsidRDefault="00424244" w:rsidP="00424244">
      <w:pPr>
        <w:tabs>
          <w:tab w:val="left" w:pos="-720"/>
        </w:tabs>
        <w:suppressAutoHyphens/>
        <w:spacing w:after="0" w:line="220" w:lineRule="auto"/>
        <w:ind w:left="284"/>
        <w:jc w:val="both"/>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413482">
        <w:rPr>
          <w:rFonts w:ascii="Arial" w:eastAsia="Times New Roman" w:hAnsi="Arial" w:cs="Arial"/>
          <w:spacing w:val="-3"/>
          <w:sz w:val="24"/>
          <w:szCs w:val="24"/>
        </w:rPr>
        <w:t>εργοταξιακό</w:t>
      </w:r>
      <w:proofErr w:type="spellEnd"/>
      <w:r w:rsidRPr="00413482">
        <w:rPr>
          <w:rFonts w:ascii="Arial" w:eastAsia="Times New Roman" w:hAnsi="Arial" w:cs="Arial"/>
          <w:spacing w:val="-3"/>
          <w:sz w:val="24"/>
          <w:szCs w:val="24"/>
        </w:rPr>
        <w:t xml:space="preserve"> συγκρότημα παραγωγής, με </w:t>
      </w:r>
      <w:proofErr w:type="spellStart"/>
      <w:r w:rsidRPr="00413482">
        <w:rPr>
          <w:rFonts w:ascii="Arial" w:eastAsia="Times New Roman" w:hAnsi="Arial" w:cs="Arial"/>
          <w:spacing w:val="-3"/>
          <w:sz w:val="24"/>
          <w:szCs w:val="24"/>
        </w:rPr>
        <w:t>θραυστά</w:t>
      </w:r>
      <w:proofErr w:type="spellEnd"/>
      <w:r w:rsidRPr="00413482">
        <w:rPr>
          <w:rFonts w:ascii="Arial" w:eastAsia="Times New Roman" w:hAnsi="Arial" w:cs="Arial"/>
          <w:spacing w:val="-3"/>
          <w:sz w:val="24"/>
          <w:szCs w:val="24"/>
        </w:rPr>
        <w:t xml:space="preserve"> αδρανή λατομείου κατάλληλης </w:t>
      </w:r>
      <w:proofErr w:type="spellStart"/>
      <w:r w:rsidRPr="00413482">
        <w:rPr>
          <w:rFonts w:ascii="Arial" w:eastAsia="Times New Roman" w:hAnsi="Arial" w:cs="Arial"/>
          <w:spacing w:val="-3"/>
          <w:sz w:val="24"/>
          <w:szCs w:val="24"/>
        </w:rPr>
        <w:t>κοκκομέτρησης</w:t>
      </w:r>
      <w:proofErr w:type="spellEnd"/>
      <w:r w:rsidRPr="00413482">
        <w:rPr>
          <w:rFonts w:ascii="Arial" w:eastAsia="Times New Roman" w:hAnsi="Arial" w:cs="Arial"/>
          <w:spacing w:val="-3"/>
          <w:sz w:val="24"/>
          <w:szCs w:val="24"/>
        </w:rPr>
        <w:t xml:space="preserve"> και διαστάσεων μέγιστου κόκκου, τσιμέντο κατάλληλης κατηγορίας, αντοχής και ποσότητας, ως και τα τυχόν αναγκαία </w:t>
      </w:r>
      <w:proofErr w:type="spellStart"/>
      <w:r w:rsidRPr="00413482">
        <w:rPr>
          <w:rFonts w:ascii="Arial" w:eastAsia="Times New Roman" w:hAnsi="Arial" w:cs="Arial"/>
          <w:spacing w:val="-3"/>
          <w:sz w:val="24"/>
          <w:szCs w:val="24"/>
        </w:rPr>
        <w:t>ρευστοποιητικά</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υπερρευστοποιητικά</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αερακτικά</w:t>
      </w:r>
      <w:proofErr w:type="spellEnd"/>
      <w:r w:rsidRPr="00413482">
        <w:rPr>
          <w:rFonts w:ascii="Arial" w:eastAsia="Times New Roman" w:hAnsi="Arial" w:cs="Arial"/>
          <w:spacing w:val="-3"/>
          <w:sz w:val="24"/>
          <w:szCs w:val="24"/>
        </w:rPr>
        <w:t xml:space="preserve">, σταθεροποιητικά κλπ. </w:t>
      </w:r>
      <w:proofErr w:type="spellStart"/>
      <w:r w:rsidRPr="00413482">
        <w:rPr>
          <w:rFonts w:ascii="Arial" w:eastAsia="Times New Roman" w:hAnsi="Arial" w:cs="Arial"/>
          <w:spacing w:val="-3"/>
          <w:sz w:val="24"/>
          <w:szCs w:val="24"/>
        </w:rPr>
        <w:t>πρόσμικτα</w:t>
      </w:r>
      <w:proofErr w:type="spellEnd"/>
      <w:r w:rsidRPr="00413482">
        <w:rPr>
          <w:rFonts w:ascii="Arial" w:eastAsia="Times New Roman" w:hAnsi="Arial" w:cs="Arial"/>
          <w:spacing w:val="-3"/>
          <w:sz w:val="24"/>
          <w:szCs w:val="24"/>
        </w:rPr>
        <w:t>.</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 </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Στις τιμές μονάδας των κατασκευών από σκυρόδεμα περιλαμβάνονται:</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προμήθεια και μεταφορά από οποιαδήποτε απόσταση, των πάσης φύσεως υλικών παρασκευής </w:t>
      </w:r>
      <w:proofErr w:type="spellStart"/>
      <w:r w:rsidRPr="00413482">
        <w:rPr>
          <w:rFonts w:ascii="Arial" w:eastAsia="Times New Roman" w:hAnsi="Arial" w:cs="Arial"/>
          <w:spacing w:val="-3"/>
          <w:sz w:val="24"/>
          <w:szCs w:val="24"/>
        </w:rPr>
        <w:t>εργοταξιακού</w:t>
      </w:r>
      <w:proofErr w:type="spellEnd"/>
      <w:r w:rsidRPr="00413482">
        <w:rPr>
          <w:rFonts w:ascii="Arial" w:eastAsia="Times New Roman" w:hAnsi="Arial" w:cs="Arial"/>
          <w:spacing w:val="-3"/>
          <w:sz w:val="24"/>
          <w:szCs w:val="24"/>
        </w:rPr>
        <w:t xml:space="preserve"> σκυροδέματος, η προμήθεια και μεταφορά στην εκάστοτε θέση </w:t>
      </w:r>
      <w:proofErr w:type="spellStart"/>
      <w:r w:rsidRPr="00413482">
        <w:rPr>
          <w:rFonts w:ascii="Arial" w:eastAsia="Times New Roman" w:hAnsi="Arial" w:cs="Arial"/>
          <w:spacing w:val="-3"/>
          <w:sz w:val="24"/>
          <w:szCs w:val="24"/>
        </w:rPr>
        <w:t>σκυροδέτησης</w:t>
      </w:r>
      <w:proofErr w:type="spellEnd"/>
      <w:r w:rsidRPr="00413482">
        <w:rPr>
          <w:rFonts w:ascii="Arial" w:eastAsia="Times New Roman" w:hAnsi="Arial" w:cs="Arial"/>
          <w:spacing w:val="-3"/>
          <w:sz w:val="24"/>
          <w:szCs w:val="24"/>
        </w:rPr>
        <w:t xml:space="preserve"> ετοίμου σκυροδέματος,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413482">
        <w:rPr>
          <w:rFonts w:ascii="Arial" w:eastAsia="Times New Roman" w:hAnsi="Arial" w:cs="Arial"/>
          <w:spacing w:val="-3"/>
          <w:sz w:val="24"/>
          <w:szCs w:val="24"/>
        </w:rPr>
        <w:t>ξυλοτύπων</w:t>
      </w:r>
      <w:proofErr w:type="spellEnd"/>
      <w:r w:rsidRPr="00413482">
        <w:rPr>
          <w:rFonts w:ascii="Arial" w:eastAsia="Times New Roman" w:hAnsi="Arial" w:cs="Arial"/>
          <w:spacing w:val="-3"/>
          <w:sz w:val="24"/>
          <w:szCs w:val="24"/>
        </w:rPr>
        <w:t xml:space="preserve"> ή </w:t>
      </w:r>
      <w:proofErr w:type="spellStart"/>
      <w:r w:rsidRPr="00413482">
        <w:rPr>
          <w:rFonts w:ascii="Arial" w:eastAsia="Times New Roman" w:hAnsi="Arial" w:cs="Arial"/>
          <w:spacing w:val="-3"/>
          <w:sz w:val="24"/>
          <w:szCs w:val="24"/>
        </w:rPr>
        <w:t>σιδηροτύπων</w:t>
      </w:r>
      <w:proofErr w:type="spellEnd"/>
      <w:r w:rsidRPr="00413482">
        <w:rPr>
          <w:rFonts w:ascii="Arial" w:eastAsia="Times New Roman" w:hAnsi="Arial" w:cs="Arial"/>
          <w:spacing w:val="-3"/>
          <w:sz w:val="24"/>
          <w:szCs w:val="24"/>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413482">
        <w:rPr>
          <w:rFonts w:ascii="Arial" w:eastAsia="Times New Roman" w:hAnsi="Arial" w:cs="Arial"/>
          <w:spacing w:val="-3"/>
          <w:sz w:val="24"/>
          <w:szCs w:val="24"/>
        </w:rPr>
        <w:t>προβολο</w:t>
      </w:r>
      <w:proofErr w:type="spellEnd"/>
      <w:r w:rsidRPr="00413482">
        <w:rPr>
          <w:rFonts w:ascii="Arial" w:eastAsia="Times New Roman" w:hAnsi="Arial" w:cs="Arial"/>
          <w:spacing w:val="-3"/>
          <w:sz w:val="24"/>
          <w:szCs w:val="24"/>
        </w:rPr>
        <w:t xml:space="preserve">-δόμησης, αναρριχόμενοι </w:t>
      </w:r>
      <w:proofErr w:type="spellStart"/>
      <w:r w:rsidRPr="00413482">
        <w:rPr>
          <w:rFonts w:ascii="Arial" w:eastAsia="Times New Roman" w:hAnsi="Arial" w:cs="Arial"/>
          <w:spacing w:val="-3"/>
          <w:sz w:val="24"/>
          <w:szCs w:val="24"/>
        </w:rPr>
        <w:t>σιδηρότυποι</w:t>
      </w:r>
      <w:proofErr w:type="spellEnd"/>
      <w:r w:rsidRPr="00413482">
        <w:rPr>
          <w:rFonts w:ascii="Arial" w:eastAsia="Times New Roman" w:hAnsi="Arial" w:cs="Arial"/>
          <w:spacing w:val="-3"/>
          <w:sz w:val="24"/>
          <w:szCs w:val="24"/>
        </w:rPr>
        <w:t xml:space="preserve"> κλπ),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διαμόρφωση των ικριωμάτων, των </w:t>
      </w:r>
      <w:proofErr w:type="spellStart"/>
      <w:r w:rsidRPr="00413482">
        <w:rPr>
          <w:rFonts w:ascii="Arial" w:eastAsia="Times New Roman" w:hAnsi="Arial" w:cs="Arial"/>
          <w:spacing w:val="-3"/>
          <w:sz w:val="24"/>
          <w:szCs w:val="24"/>
        </w:rPr>
        <w:t>ξυλοτύπων</w:t>
      </w:r>
      <w:proofErr w:type="spellEnd"/>
      <w:r w:rsidRPr="00413482">
        <w:rPr>
          <w:rFonts w:ascii="Arial" w:eastAsia="Times New Roman" w:hAnsi="Arial" w:cs="Arial"/>
          <w:spacing w:val="-3"/>
          <w:sz w:val="24"/>
          <w:szCs w:val="24"/>
        </w:rPr>
        <w:t xml:space="preserve">, των φορείων για προώθηση και </w:t>
      </w:r>
      <w:proofErr w:type="spellStart"/>
      <w:r w:rsidRPr="00413482">
        <w:rPr>
          <w:rFonts w:ascii="Arial" w:eastAsia="Times New Roman" w:hAnsi="Arial" w:cs="Arial"/>
          <w:spacing w:val="-3"/>
          <w:sz w:val="24"/>
          <w:szCs w:val="24"/>
        </w:rPr>
        <w:t>προβολοδόμηση</w:t>
      </w:r>
      <w:proofErr w:type="spellEnd"/>
      <w:r w:rsidRPr="00413482">
        <w:rPr>
          <w:rFonts w:ascii="Arial" w:eastAsia="Times New Roman" w:hAnsi="Arial" w:cs="Arial"/>
          <w:spacing w:val="-3"/>
          <w:sz w:val="24"/>
          <w:szCs w:val="24"/>
        </w:rPr>
        <w:t xml:space="preserve"> καθώς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μερική ή ολική απώλεια των σωμάτων διαμόρφωσης </w:t>
      </w:r>
      <w:proofErr w:type="spellStart"/>
      <w:r w:rsidRPr="00413482">
        <w:rPr>
          <w:rFonts w:ascii="Arial" w:eastAsia="Times New Roman" w:hAnsi="Arial" w:cs="Arial"/>
          <w:spacing w:val="-3"/>
          <w:sz w:val="24"/>
          <w:szCs w:val="24"/>
        </w:rPr>
        <w:t>κιβωτιομόρφων</w:t>
      </w:r>
      <w:proofErr w:type="spellEnd"/>
      <w:r w:rsidRPr="00413482">
        <w:rPr>
          <w:rFonts w:ascii="Arial" w:eastAsia="Times New Roman" w:hAnsi="Arial" w:cs="Arial"/>
          <w:spacing w:val="-3"/>
          <w:sz w:val="24"/>
          <w:szCs w:val="24"/>
        </w:rPr>
        <w:t xml:space="preserve">, κυλινδρικών ή άλλης μορφής κενών,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επεξεργασία των κατασκευαστικών αρμών.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συντήρηση του σκυροδέματος με οποιοδήποτε μέσο (λινάτσες, χημικά υγρά </w:t>
      </w:r>
      <w:proofErr w:type="spellStart"/>
      <w:r w:rsidRPr="00413482">
        <w:rPr>
          <w:rFonts w:ascii="Arial" w:eastAsia="Times New Roman" w:hAnsi="Arial" w:cs="Arial"/>
          <w:spacing w:val="-3"/>
          <w:sz w:val="24"/>
          <w:szCs w:val="24"/>
        </w:rPr>
        <w:t>κ.λ.π</w:t>
      </w:r>
      <w:proofErr w:type="spellEnd"/>
      <w:r w:rsidRPr="00413482">
        <w:rPr>
          <w:rFonts w:ascii="Arial" w:eastAsia="Times New Roman" w:hAnsi="Arial" w:cs="Arial"/>
          <w:spacing w:val="-3"/>
          <w:sz w:val="24"/>
          <w:szCs w:val="24"/>
        </w:rPr>
        <w:t xml:space="preserve">.) μέχρι τη σκλήρυνσή του, </w:t>
      </w:r>
    </w:p>
    <w:p w:rsidR="00424244" w:rsidRPr="00413482" w:rsidRDefault="00424244" w:rsidP="00424244">
      <w:pPr>
        <w:tabs>
          <w:tab w:val="left" w:pos="1418"/>
        </w:tabs>
        <w:overflowPunct w:val="0"/>
        <w:autoSpaceDE w:val="0"/>
        <w:autoSpaceDN w:val="0"/>
        <w:adjustRightInd w:val="0"/>
        <w:spacing w:after="0" w:line="240" w:lineRule="auto"/>
        <w:ind w:right="-154"/>
        <w:textAlignment w:val="baseline"/>
        <w:rPr>
          <w:rFonts w:ascii="Arial" w:eastAsia="Times New Roman" w:hAnsi="Arial" w:cs="Arial"/>
          <w:sz w:val="24"/>
          <w:szCs w:val="24"/>
        </w:rPr>
      </w:pPr>
    </w:p>
    <w:p w:rsidR="00424244" w:rsidRPr="00413482" w:rsidRDefault="00424244" w:rsidP="00424244">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24"/>
          <w:szCs w:val="24"/>
        </w:rPr>
      </w:pPr>
      <w:r w:rsidRPr="00413482">
        <w:rPr>
          <w:rFonts w:ascii="Arial" w:eastAsia="Times New Roman" w:hAnsi="Arial" w:cs="Arial"/>
          <w:sz w:val="24"/>
          <w:szCs w:val="24"/>
        </w:rPr>
        <w:t xml:space="preserve">Επίσης περιλαμβάνονται, </w:t>
      </w:r>
      <w:proofErr w:type="spellStart"/>
      <w:r w:rsidRPr="00413482">
        <w:rPr>
          <w:rFonts w:ascii="Arial" w:eastAsia="Times New Roman" w:hAnsi="Arial" w:cs="Arial"/>
          <w:sz w:val="24"/>
          <w:szCs w:val="24"/>
        </w:rPr>
        <w:t>ανηγμένες</w:t>
      </w:r>
      <w:proofErr w:type="spellEnd"/>
      <w:r w:rsidRPr="00413482">
        <w:rPr>
          <w:rFonts w:ascii="Arial" w:eastAsia="Times New Roman" w:hAnsi="Arial" w:cs="Arial"/>
          <w:sz w:val="24"/>
          <w:szCs w:val="24"/>
        </w:rPr>
        <w:t xml:space="preserve"> στις τιμές μονάδας:</w:t>
      </w:r>
    </w:p>
    <w:p w:rsidR="00424244" w:rsidRPr="00413482" w:rsidRDefault="00424244" w:rsidP="00424244">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24"/>
          <w:szCs w:val="24"/>
        </w:rPr>
      </w:pP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δαπάνες των αναγκαίων μελετών σύνθεσης σκυροδέματος,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413482">
        <w:rPr>
          <w:rFonts w:ascii="Arial" w:eastAsia="Times New Roman" w:hAnsi="Arial" w:cs="Arial"/>
          <w:spacing w:val="-3"/>
          <w:sz w:val="24"/>
          <w:szCs w:val="24"/>
        </w:rPr>
        <w:t>προβολοδόμησης</w:t>
      </w:r>
      <w:proofErr w:type="spellEnd"/>
      <w:r w:rsidRPr="00413482">
        <w:rPr>
          <w:rFonts w:ascii="Arial" w:eastAsia="Times New Roman" w:hAnsi="Arial" w:cs="Arial"/>
          <w:spacing w:val="-3"/>
          <w:sz w:val="24"/>
          <w:szCs w:val="24"/>
        </w:rPr>
        <w:t xml:space="preserve">, προώθησης και </w:t>
      </w:r>
      <w:proofErr w:type="spellStart"/>
      <w:r w:rsidRPr="00413482">
        <w:rPr>
          <w:rFonts w:ascii="Arial" w:eastAsia="Times New Roman" w:hAnsi="Arial" w:cs="Arial"/>
          <w:spacing w:val="-3"/>
          <w:sz w:val="24"/>
          <w:szCs w:val="24"/>
        </w:rPr>
        <w:t>προωθουμένων</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αυτοφερομένων</w:t>
      </w:r>
      <w:proofErr w:type="spellEnd"/>
      <w:r w:rsidRPr="00413482">
        <w:rPr>
          <w:rFonts w:ascii="Arial" w:eastAsia="Times New Roman" w:hAnsi="Arial" w:cs="Arial"/>
          <w:spacing w:val="-3"/>
          <w:sz w:val="24"/>
          <w:szCs w:val="24"/>
        </w:rPr>
        <w:t xml:space="preserve"> δοκών),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δαπάνη δειγματοληψιών, ελέγχων, δοκιμών και μετρήσεων, </w:t>
      </w:r>
    </w:p>
    <w:p w:rsidR="00424244" w:rsidRPr="00413482"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δαπάνες δημιουργίας ανοιγμάτων στα ικριώματα κατά τη </w:t>
      </w:r>
      <w:proofErr w:type="spellStart"/>
      <w:r w:rsidRPr="00413482">
        <w:rPr>
          <w:rFonts w:ascii="Arial" w:eastAsia="Times New Roman" w:hAnsi="Arial" w:cs="Arial"/>
          <w:spacing w:val="-3"/>
          <w:sz w:val="24"/>
          <w:szCs w:val="24"/>
        </w:rPr>
        <w:t>σκυροδέτηση</w:t>
      </w:r>
      <w:proofErr w:type="spellEnd"/>
      <w:r w:rsidRPr="00413482">
        <w:rPr>
          <w:rFonts w:ascii="Arial" w:eastAsia="Times New Roman" w:hAnsi="Arial" w:cs="Arial"/>
          <w:spacing w:val="-3"/>
          <w:sz w:val="24"/>
          <w:szCs w:val="24"/>
        </w:rPr>
        <w:t xml:space="preserve"> φορέα γεφυρών διαστάσεων 4,50 x 10,00 m ανά κλάδο για τη διέλευση της κυκλοφορίας </w:t>
      </w:r>
    </w:p>
    <w:p w:rsidR="00424244" w:rsidRPr="00413482" w:rsidRDefault="00424244" w:rsidP="00413482">
      <w:pPr>
        <w:numPr>
          <w:ilvl w:val="0"/>
          <w:numId w:val="8"/>
        </w:numPr>
        <w:suppressAutoHyphens/>
        <w:overflowPunct w:val="0"/>
        <w:autoSpaceDE w:val="0"/>
        <w:autoSpaceDN w:val="0"/>
        <w:adjustRightInd w:val="0"/>
        <w:spacing w:after="60" w:line="240" w:lineRule="atLeast"/>
        <w:ind w:left="0" w:firstLine="0"/>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w:t>
      </w:r>
      <w:proofErr w:type="spellStart"/>
      <w:r w:rsidRPr="00413482">
        <w:rPr>
          <w:rFonts w:ascii="Arial" w:eastAsia="Times New Roman" w:hAnsi="Arial" w:cs="Arial"/>
          <w:spacing w:val="-3"/>
          <w:sz w:val="24"/>
          <w:szCs w:val="24"/>
        </w:rPr>
        <w:t>πρόσδοση</w:t>
      </w:r>
      <w:proofErr w:type="spellEnd"/>
      <w:r w:rsidRPr="00413482">
        <w:rPr>
          <w:rFonts w:ascii="Arial" w:eastAsia="Times New Roman" w:hAnsi="Arial" w:cs="Arial"/>
          <w:spacing w:val="-3"/>
          <w:sz w:val="24"/>
          <w:szCs w:val="24"/>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w:t>
      </w:r>
      <w:r w:rsidRPr="00413482">
        <w:rPr>
          <w:rFonts w:ascii="Arial" w:eastAsia="Times New Roman" w:hAnsi="Arial" w:cs="Arial"/>
          <w:spacing w:val="-3"/>
          <w:sz w:val="24"/>
          <w:szCs w:val="24"/>
        </w:rPr>
        <w:lastRenderedPageBreak/>
        <w:t xml:space="preserve">απόρριψη της κατασκευής, που εκτελέσθηκε (προσαρμογή </w:t>
      </w:r>
      <w:proofErr w:type="spellStart"/>
      <w:r w:rsidRPr="00413482">
        <w:rPr>
          <w:rFonts w:ascii="Arial" w:eastAsia="Times New Roman" w:hAnsi="Arial" w:cs="Arial"/>
          <w:spacing w:val="-3"/>
          <w:sz w:val="24"/>
          <w:szCs w:val="24"/>
        </w:rPr>
        <w:t>κοκκομετρικής</w:t>
      </w:r>
      <w:proofErr w:type="spellEnd"/>
      <w:r w:rsidRPr="00413482">
        <w:rPr>
          <w:rFonts w:ascii="Arial" w:eastAsia="Times New Roman" w:hAnsi="Arial" w:cs="Arial"/>
          <w:spacing w:val="-3"/>
          <w:sz w:val="24"/>
          <w:szCs w:val="24"/>
        </w:rPr>
        <w:t xml:space="preserve"> διαβάθμισης αδρανών, προσθήκη καταλλήλων </w:t>
      </w:r>
      <w:proofErr w:type="spellStart"/>
      <w:r w:rsidRPr="00413482">
        <w:rPr>
          <w:rFonts w:ascii="Arial" w:eastAsia="Times New Roman" w:hAnsi="Arial" w:cs="Arial"/>
          <w:spacing w:val="-3"/>
          <w:sz w:val="24"/>
          <w:szCs w:val="24"/>
        </w:rPr>
        <w:t>προσμίκτων</w:t>
      </w:r>
      <w:proofErr w:type="spellEnd"/>
      <w:r w:rsidRPr="00413482">
        <w:rPr>
          <w:rFonts w:ascii="Arial" w:eastAsia="Times New Roman" w:hAnsi="Arial" w:cs="Arial"/>
          <w:spacing w:val="-3"/>
          <w:sz w:val="24"/>
          <w:szCs w:val="24"/>
        </w:rPr>
        <w:t xml:space="preserve"> κλπ).</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413482">
        <w:rPr>
          <w:rFonts w:ascii="Arial" w:eastAsia="Times New Roman" w:hAnsi="Arial" w:cs="Arial"/>
          <w:spacing w:val="-3"/>
          <w:sz w:val="24"/>
          <w:szCs w:val="24"/>
        </w:rPr>
        <w:t>προεντάσεως</w:t>
      </w:r>
      <w:proofErr w:type="spellEnd"/>
      <w:r w:rsidRPr="00413482">
        <w:rPr>
          <w:rFonts w:ascii="Arial" w:eastAsia="Times New Roman" w:hAnsi="Arial" w:cs="Arial"/>
          <w:spacing w:val="-3"/>
          <w:sz w:val="24"/>
          <w:szCs w:val="24"/>
        </w:rPr>
        <w:t xml:space="preserve"> (σε περίπτωση </w:t>
      </w:r>
      <w:proofErr w:type="spellStart"/>
      <w:r w:rsidRPr="00413482">
        <w:rPr>
          <w:rFonts w:ascii="Arial" w:eastAsia="Times New Roman" w:hAnsi="Arial" w:cs="Arial"/>
          <w:spacing w:val="-3"/>
          <w:sz w:val="24"/>
          <w:szCs w:val="24"/>
        </w:rPr>
        <w:t>προεντεταμένου</w:t>
      </w:r>
      <w:proofErr w:type="spellEnd"/>
      <w:r w:rsidRPr="00413482">
        <w:rPr>
          <w:rFonts w:ascii="Arial" w:eastAsia="Times New Roman" w:hAnsi="Arial" w:cs="Arial"/>
          <w:spacing w:val="-3"/>
          <w:sz w:val="24"/>
          <w:szCs w:val="24"/>
        </w:rPr>
        <w:t xml:space="preserve"> σκυροδέματος) ή των κενών διέλευσης αγωγών, των γραμμικών </w:t>
      </w:r>
      <w:proofErr w:type="spellStart"/>
      <w:r w:rsidRPr="00413482">
        <w:rPr>
          <w:rFonts w:ascii="Arial" w:eastAsia="Times New Roman" w:hAnsi="Arial" w:cs="Arial"/>
          <w:spacing w:val="-3"/>
          <w:sz w:val="24"/>
          <w:szCs w:val="24"/>
        </w:rPr>
        <w:t>σκοτιών</w:t>
      </w:r>
      <w:proofErr w:type="spellEnd"/>
      <w:r w:rsidRPr="00413482">
        <w:rPr>
          <w:rFonts w:ascii="Arial" w:eastAsia="Times New Roman" w:hAnsi="Arial" w:cs="Arial"/>
          <w:spacing w:val="-3"/>
          <w:sz w:val="24"/>
          <w:szCs w:val="24"/>
        </w:rPr>
        <w:t xml:space="preserve"> διατομής μέχρι 10 cm</w:t>
      </w:r>
      <w:r w:rsidRPr="00413482">
        <w:rPr>
          <w:rFonts w:ascii="Arial" w:eastAsia="Times New Roman" w:hAnsi="Arial" w:cs="Arial"/>
          <w:spacing w:val="-3"/>
          <w:sz w:val="24"/>
          <w:szCs w:val="24"/>
          <w:vertAlign w:val="superscript"/>
        </w:rPr>
        <w:t>2</w:t>
      </w:r>
      <w:r w:rsidRPr="00413482">
        <w:rPr>
          <w:rFonts w:ascii="Arial" w:eastAsia="Times New Roman" w:hAnsi="Arial" w:cs="Arial"/>
          <w:spacing w:val="-3"/>
          <w:sz w:val="24"/>
          <w:szCs w:val="24"/>
        </w:rPr>
        <w:t xml:space="preserve"> και των επιφανειακών εσοχών βάθους μέχρι 5 cm, </w:t>
      </w:r>
      <w:r w:rsidRPr="00413482">
        <w:rPr>
          <w:rFonts w:ascii="Arial" w:eastAsia="Times New Roman" w:hAnsi="Arial" w:cs="Arial"/>
          <w:spacing w:val="-3"/>
          <w:sz w:val="24"/>
          <w:szCs w:val="24"/>
          <w:u w:val="single"/>
        </w:rPr>
        <w:t>αφαιρουμένων όμως</w:t>
      </w:r>
      <w:r w:rsidRPr="00413482">
        <w:rPr>
          <w:rFonts w:ascii="Arial" w:eastAsia="Times New Roman" w:hAnsi="Arial" w:cs="Arial"/>
          <w:spacing w:val="-3"/>
          <w:sz w:val="24"/>
          <w:szCs w:val="24"/>
        </w:rPr>
        <w:t xml:space="preserve"> των κενών που διαμορφώνονται με σκοπό τη μείωση του όγκου του σκυροδέματος.</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επιμέτρηση του σκυροδέματος που διαστρώνεται χωρίς τη χρήση </w:t>
      </w:r>
      <w:proofErr w:type="spellStart"/>
      <w:r w:rsidRPr="00413482">
        <w:rPr>
          <w:rFonts w:ascii="Arial" w:eastAsia="Times New Roman" w:hAnsi="Arial" w:cs="Arial"/>
          <w:spacing w:val="-3"/>
          <w:sz w:val="24"/>
          <w:szCs w:val="24"/>
        </w:rPr>
        <w:t>ξυλοτύπων</w:t>
      </w:r>
      <w:proofErr w:type="spellEnd"/>
      <w:r w:rsidRPr="00413482">
        <w:rPr>
          <w:rFonts w:ascii="Arial" w:eastAsia="Times New Roman" w:hAnsi="Arial" w:cs="Arial"/>
          <w:spacing w:val="-3"/>
          <w:sz w:val="24"/>
          <w:szCs w:val="24"/>
        </w:rPr>
        <w:t xml:space="preserve">, θα γίνεται με βάση τις διαστάσεις των σχεδίων της μελέτης, χωρίς να </w:t>
      </w:r>
      <w:proofErr w:type="spellStart"/>
      <w:r w:rsidRPr="00413482">
        <w:rPr>
          <w:rFonts w:ascii="Arial" w:eastAsia="Times New Roman" w:hAnsi="Arial" w:cs="Arial"/>
          <w:spacing w:val="-3"/>
          <w:sz w:val="24"/>
          <w:szCs w:val="24"/>
        </w:rPr>
        <w:t>επιμετράται</w:t>
      </w:r>
      <w:proofErr w:type="spellEnd"/>
      <w:r w:rsidRPr="00413482">
        <w:rPr>
          <w:rFonts w:ascii="Arial" w:eastAsia="Times New Roman" w:hAnsi="Arial" w:cs="Arial"/>
          <w:spacing w:val="-3"/>
          <w:sz w:val="24"/>
          <w:szCs w:val="24"/>
        </w:rPr>
        <w:t xml:space="preserve"> ο τυχόν επιπλέον όγκος που διαστρώθηκε λόγω έλλειψης </w:t>
      </w:r>
      <w:proofErr w:type="spellStart"/>
      <w:r w:rsidRPr="00413482">
        <w:rPr>
          <w:rFonts w:ascii="Arial" w:eastAsia="Times New Roman" w:hAnsi="Arial" w:cs="Arial"/>
          <w:spacing w:val="-3"/>
          <w:sz w:val="24"/>
          <w:szCs w:val="24"/>
        </w:rPr>
        <w:t>ξυλοτύπων</w:t>
      </w:r>
      <w:proofErr w:type="spellEnd"/>
      <w:r w:rsidRPr="00413482">
        <w:rPr>
          <w:rFonts w:ascii="Arial" w:eastAsia="Times New Roman" w:hAnsi="Arial" w:cs="Arial"/>
          <w:spacing w:val="-3"/>
          <w:sz w:val="24"/>
          <w:szCs w:val="24"/>
        </w:rPr>
        <w:t>.</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413482">
        <w:rPr>
          <w:rFonts w:ascii="Arial" w:eastAsia="Times New Roman" w:hAnsi="Arial" w:cs="Arial"/>
          <w:spacing w:val="-3"/>
          <w:sz w:val="24"/>
          <w:szCs w:val="24"/>
        </w:rPr>
        <w:t>σκυροδέτηση</w:t>
      </w:r>
      <w:proofErr w:type="spellEnd"/>
      <w:r w:rsidRPr="00413482">
        <w:rPr>
          <w:rFonts w:ascii="Arial" w:eastAsia="Times New Roman" w:hAnsi="Arial" w:cs="Arial"/>
          <w:spacing w:val="-3"/>
          <w:sz w:val="24"/>
          <w:szCs w:val="24"/>
        </w:rPr>
        <w:t xml:space="preserve"> υπό ακραίες καιρικές συνθήκες κλπ).</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Οι εργασίες θα εκτελούνται σύμφωνα με τις ακόλουθες ΕΤΕΠ, στο μέτρο που εκάστη αφορά τον κάθε τύπο κατασκευής:</w:t>
      </w: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01-01-01-00: </w:t>
      </w:r>
      <w:r w:rsidRPr="00413482">
        <w:rPr>
          <w:rFonts w:ascii="Arial" w:eastAsia="Times New Roman" w:hAnsi="Arial" w:cs="Arial"/>
          <w:spacing w:val="-3"/>
          <w:sz w:val="24"/>
          <w:szCs w:val="24"/>
        </w:rPr>
        <w:tab/>
        <w:t xml:space="preserve">Παραγωγή και μεταφορά σκυροδέματος </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01-01-02-00: </w:t>
      </w:r>
      <w:r w:rsidRPr="00413482">
        <w:rPr>
          <w:rFonts w:ascii="Arial" w:eastAsia="Times New Roman" w:hAnsi="Arial" w:cs="Arial"/>
          <w:spacing w:val="-3"/>
          <w:sz w:val="24"/>
          <w:szCs w:val="24"/>
        </w:rPr>
        <w:tab/>
        <w:t xml:space="preserve">Διάστρωση και συμπύκνωση σκυροδέματος </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01-01-03-00: </w:t>
      </w:r>
      <w:r w:rsidRPr="00413482">
        <w:rPr>
          <w:rFonts w:ascii="Arial" w:eastAsia="Times New Roman" w:hAnsi="Arial" w:cs="Arial"/>
          <w:spacing w:val="-3"/>
          <w:sz w:val="24"/>
          <w:szCs w:val="24"/>
        </w:rPr>
        <w:tab/>
        <w:t xml:space="preserve">Συντήρηση σκυροδέματος </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01-01-04-00:</w:t>
      </w:r>
      <w:r w:rsidRPr="00413482">
        <w:rPr>
          <w:rFonts w:ascii="Arial" w:eastAsia="Times New Roman" w:hAnsi="Arial" w:cs="Arial"/>
          <w:spacing w:val="-3"/>
          <w:sz w:val="24"/>
          <w:szCs w:val="24"/>
        </w:rPr>
        <w:tab/>
      </w:r>
      <w:proofErr w:type="spellStart"/>
      <w:r w:rsidRPr="00413482">
        <w:rPr>
          <w:rFonts w:ascii="Arial" w:eastAsia="Times New Roman" w:hAnsi="Arial" w:cs="Arial"/>
          <w:spacing w:val="-3"/>
          <w:sz w:val="24"/>
          <w:szCs w:val="24"/>
        </w:rPr>
        <w:t>Εργοταξιακά</w:t>
      </w:r>
      <w:proofErr w:type="spellEnd"/>
      <w:r w:rsidRPr="00413482">
        <w:rPr>
          <w:rFonts w:ascii="Arial" w:eastAsia="Times New Roman" w:hAnsi="Arial" w:cs="Arial"/>
          <w:spacing w:val="-3"/>
          <w:sz w:val="24"/>
          <w:szCs w:val="24"/>
        </w:rPr>
        <w:t xml:space="preserve"> συγκροτήματα παραγωγής σκυροδέματος</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01-01-05-00:</w:t>
      </w:r>
      <w:r w:rsidRPr="00413482">
        <w:rPr>
          <w:rFonts w:ascii="Arial" w:eastAsia="Times New Roman" w:hAnsi="Arial" w:cs="Arial"/>
          <w:spacing w:val="-3"/>
          <w:sz w:val="24"/>
          <w:szCs w:val="24"/>
        </w:rPr>
        <w:tab/>
        <w:t>Δονητική συμπύκνωση σκυροδέματος</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01-01-07-00:</w:t>
      </w:r>
      <w:r w:rsidRPr="00413482">
        <w:rPr>
          <w:rFonts w:ascii="Arial" w:eastAsia="Times New Roman" w:hAnsi="Arial" w:cs="Arial"/>
          <w:spacing w:val="-3"/>
          <w:sz w:val="24"/>
          <w:szCs w:val="24"/>
        </w:rPr>
        <w:tab/>
        <w:t>Σκυροδετήσεις ογκωδών κατασκευών</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01-03-00-00:</w:t>
      </w:r>
      <w:r w:rsidRPr="00413482">
        <w:rPr>
          <w:rFonts w:ascii="Arial" w:eastAsia="Times New Roman" w:hAnsi="Arial" w:cs="Arial"/>
          <w:spacing w:val="-3"/>
          <w:sz w:val="24"/>
          <w:szCs w:val="24"/>
        </w:rPr>
        <w:tab/>
        <w:t>Ικριώματα</w:t>
      </w:r>
    </w:p>
    <w:p w:rsidR="00424244" w:rsidRPr="00413482"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01-04-00-00:</w:t>
      </w:r>
      <w:r w:rsidRPr="00413482">
        <w:rPr>
          <w:rFonts w:ascii="Arial" w:eastAsia="Times New Roman" w:hAnsi="Arial" w:cs="Arial"/>
          <w:spacing w:val="-3"/>
          <w:sz w:val="24"/>
          <w:szCs w:val="24"/>
        </w:rPr>
        <w:tab/>
        <w:t>Καλούπια κατασκευών από σκυρόδεμα (τύποι)</w:t>
      </w:r>
    </w:p>
    <w:p w:rsidR="00424244" w:rsidRPr="00413482" w:rsidRDefault="00424244" w:rsidP="00424244">
      <w:pPr>
        <w:tabs>
          <w:tab w:val="left" w:pos="1704"/>
        </w:tabs>
        <w:suppressAutoHyphens/>
        <w:overflowPunct w:val="0"/>
        <w:autoSpaceDE w:val="0"/>
        <w:autoSpaceDN w:val="0"/>
        <w:adjustRightInd w:val="0"/>
        <w:spacing w:after="0" w:line="240" w:lineRule="auto"/>
        <w:ind w:left="1704" w:hanging="1562"/>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01-05-00-00:</w:t>
      </w:r>
      <w:r w:rsidRPr="00413482">
        <w:rPr>
          <w:rFonts w:ascii="Arial" w:eastAsia="Times New Roman" w:hAnsi="Arial" w:cs="Arial"/>
          <w:spacing w:val="-3"/>
          <w:sz w:val="24"/>
          <w:szCs w:val="24"/>
        </w:rPr>
        <w:tab/>
        <w:t xml:space="preserve">Διαμόρφωση τελικών επιφανειών σε </w:t>
      </w:r>
      <w:proofErr w:type="spellStart"/>
      <w:r w:rsidRPr="00413482">
        <w:rPr>
          <w:rFonts w:ascii="Arial" w:eastAsia="Times New Roman" w:hAnsi="Arial" w:cs="Arial"/>
          <w:spacing w:val="-3"/>
          <w:sz w:val="24"/>
          <w:szCs w:val="24"/>
        </w:rPr>
        <w:t>έγχυτο</w:t>
      </w:r>
      <w:proofErr w:type="spellEnd"/>
      <w:r w:rsidRPr="00413482">
        <w:rPr>
          <w:rFonts w:ascii="Arial" w:eastAsia="Times New Roman" w:hAnsi="Arial" w:cs="Arial"/>
          <w:spacing w:val="-3"/>
          <w:sz w:val="24"/>
          <w:szCs w:val="24"/>
        </w:rPr>
        <w:t xml:space="preserve"> σκυρόδεμα χωρίς χρήση επιχρισμάτων</w:t>
      </w:r>
    </w:p>
    <w:p w:rsidR="00424244" w:rsidRPr="00413482" w:rsidRDefault="00424244" w:rsidP="00424244">
      <w:pPr>
        <w:tabs>
          <w:tab w:val="left" w:pos="1560"/>
        </w:tabs>
        <w:spacing w:after="0" w:line="240" w:lineRule="auto"/>
        <w:ind w:left="1134"/>
        <w:jc w:val="both"/>
        <w:rPr>
          <w:rFonts w:ascii="Arial" w:eastAsia="Times New Roman" w:hAnsi="Arial" w:cs="Arial"/>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Τιμή ανά κυβικό μέτρο έτοιμης κατασκευής από σκυρόδεμα </w:t>
      </w:r>
    </w:p>
    <w:p w:rsidR="00424244" w:rsidRPr="00413482" w:rsidRDefault="00424244" w:rsidP="00424244">
      <w:pPr>
        <w:spacing w:after="0" w:line="240" w:lineRule="auto"/>
        <w:rPr>
          <w:rFonts w:ascii="Arial" w:eastAsia="Times New Roman" w:hAnsi="Arial" w:cs="Arial"/>
          <w:sz w:val="24"/>
          <w:szCs w:val="24"/>
        </w:rPr>
      </w:pPr>
      <w:bookmarkStart w:id="10" w:name="_Toc449760896"/>
      <w:bookmarkStart w:id="11" w:name="_Toc452176729"/>
    </w:p>
    <w:p w:rsidR="00424244" w:rsidRPr="00413482" w:rsidRDefault="00424244" w:rsidP="00424244">
      <w:pPr>
        <w:spacing w:after="0" w:line="240" w:lineRule="auto"/>
        <w:rPr>
          <w:rFonts w:ascii="Arial" w:eastAsia="Times New Roman" w:hAnsi="Arial" w:cs="Arial"/>
          <w:sz w:val="24"/>
          <w:szCs w:val="24"/>
        </w:rPr>
      </w:pPr>
    </w:p>
    <w:p w:rsidR="00424244" w:rsidRPr="00413482" w:rsidRDefault="00424244" w:rsidP="00424244">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4"/>
          <w:szCs w:val="24"/>
          <w:u w:val="single"/>
        </w:rPr>
      </w:pPr>
      <w:r w:rsidRPr="00413482">
        <w:rPr>
          <w:rFonts w:ascii="Arial" w:eastAsia="Times New Roman" w:hAnsi="Arial" w:cs="Arial"/>
          <w:b/>
          <w:sz w:val="24"/>
          <w:szCs w:val="24"/>
        </w:rPr>
        <w:t xml:space="preserve">Άρθρο </w:t>
      </w:r>
      <w:r w:rsidR="007E2B69" w:rsidRPr="00413482">
        <w:rPr>
          <w:rFonts w:ascii="Arial" w:eastAsia="Times New Roman" w:hAnsi="Arial" w:cs="Arial"/>
          <w:b/>
          <w:color w:val="0000FF"/>
          <w:sz w:val="24"/>
          <w:szCs w:val="24"/>
        </w:rPr>
        <w:fldChar w:fldCharType="begin"/>
      </w:r>
      <w:r w:rsidRPr="00413482">
        <w:rPr>
          <w:rFonts w:ascii="Arial" w:eastAsia="Times New Roman" w:hAnsi="Arial" w:cs="Arial"/>
          <w:b/>
          <w:color w:val="0000FF"/>
          <w:sz w:val="24"/>
          <w:szCs w:val="24"/>
        </w:rPr>
        <w:instrText xml:space="preserve"> NEXT </w:instrText>
      </w:r>
      <w:r w:rsidR="007E2B69" w:rsidRPr="00413482">
        <w:rPr>
          <w:rFonts w:ascii="Arial" w:eastAsia="Times New Roman" w:hAnsi="Arial" w:cs="Arial"/>
          <w:b/>
          <w:color w:val="0000FF"/>
          <w:sz w:val="24"/>
          <w:szCs w:val="24"/>
        </w:rPr>
        <w:fldChar w:fldCharType="end"/>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MERGEFIELD A_T </w:instrText>
      </w:r>
      <w:r w:rsidR="007E2B69" w:rsidRPr="00413482">
        <w:rPr>
          <w:rFonts w:ascii="Arial" w:eastAsia="Times New Roman" w:hAnsi="Arial" w:cs="Arial"/>
          <w:b/>
          <w:sz w:val="24"/>
          <w:szCs w:val="24"/>
        </w:rPr>
        <w:fldChar w:fldCharType="separate"/>
      </w:r>
      <w:r w:rsidRPr="00413482">
        <w:rPr>
          <w:rFonts w:ascii="Arial" w:eastAsia="Times New Roman" w:hAnsi="Arial" w:cs="Arial"/>
          <w:b/>
          <w:noProof/>
          <w:sz w:val="24"/>
          <w:szCs w:val="24"/>
        </w:rPr>
        <w:t>Β-29.2</w:t>
      </w:r>
      <w:r w:rsidR="007E2B69" w:rsidRPr="00413482">
        <w:rPr>
          <w:rFonts w:ascii="Arial" w:eastAsia="Times New Roman" w:hAnsi="Arial" w:cs="Arial"/>
          <w:b/>
          <w:sz w:val="24"/>
          <w:szCs w:val="24"/>
        </w:rPr>
        <w:fldChar w:fldCharType="end"/>
      </w:r>
      <w:r w:rsidRPr="00413482">
        <w:rPr>
          <w:rFonts w:ascii="Arial" w:eastAsia="Times New Roman" w:hAnsi="Arial" w:cs="Arial"/>
          <w:sz w:val="24"/>
          <w:szCs w:val="24"/>
        </w:rPr>
        <w:t xml:space="preserve"> </w:t>
      </w:r>
      <w:r w:rsidRPr="00413482">
        <w:rPr>
          <w:rFonts w:ascii="Arial" w:eastAsia="Times New Roman" w:hAnsi="Arial" w:cs="Arial"/>
          <w:sz w:val="24"/>
          <w:szCs w:val="24"/>
        </w:rPr>
        <w:tab/>
      </w:r>
      <w:r w:rsidRPr="00413482">
        <w:rPr>
          <w:rFonts w:ascii="Arial" w:eastAsia="Times New Roman" w:hAnsi="Arial" w:cs="Arial"/>
          <w:sz w:val="24"/>
          <w:szCs w:val="24"/>
          <w:u w:val="single"/>
        </w:rPr>
        <w:t>ΚΑΤΑΣΚΕΥΕΣ ΑΠΟ ΣΚΥΡΟΔΕΜΑ ΚΑΤΗΓΟΡΙΑΣ C12/15</w:t>
      </w:r>
      <w:bookmarkStart w:id="12" w:name="_Toc449760897"/>
      <w:bookmarkStart w:id="13" w:name="_Toc452176730"/>
      <w:bookmarkEnd w:id="10"/>
      <w:bookmarkEnd w:id="11"/>
    </w:p>
    <w:p w:rsidR="00424244" w:rsidRPr="00413482" w:rsidRDefault="00424244" w:rsidP="00424244">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4"/>
          <w:szCs w:val="24"/>
        </w:rPr>
      </w:pPr>
    </w:p>
    <w:p w:rsidR="00424244" w:rsidRPr="00413482" w:rsidRDefault="00424244" w:rsidP="00424244">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4"/>
          <w:szCs w:val="24"/>
        </w:rPr>
      </w:pPr>
      <w:r w:rsidRPr="00413482">
        <w:rPr>
          <w:rFonts w:ascii="Arial" w:eastAsia="Times New Roman" w:hAnsi="Arial" w:cs="Arial"/>
          <w:b/>
          <w:sz w:val="24"/>
          <w:szCs w:val="24"/>
        </w:rPr>
        <w:t xml:space="preserve">Άρθρο </w:t>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NEXT </w:instrText>
      </w:r>
      <w:r w:rsidR="007E2B69" w:rsidRPr="00413482">
        <w:rPr>
          <w:rFonts w:ascii="Arial" w:eastAsia="Times New Roman" w:hAnsi="Arial" w:cs="Arial"/>
          <w:b/>
          <w:sz w:val="24"/>
          <w:szCs w:val="24"/>
        </w:rPr>
        <w:fldChar w:fldCharType="end"/>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MERGEFIELD A_T </w:instrText>
      </w:r>
      <w:r w:rsidR="007E2B69" w:rsidRPr="00413482">
        <w:rPr>
          <w:rFonts w:ascii="Arial" w:eastAsia="Times New Roman" w:hAnsi="Arial" w:cs="Arial"/>
          <w:b/>
          <w:sz w:val="24"/>
          <w:szCs w:val="24"/>
        </w:rPr>
        <w:fldChar w:fldCharType="separate"/>
      </w:r>
      <w:r w:rsidRPr="00413482">
        <w:rPr>
          <w:rFonts w:ascii="Arial" w:eastAsia="Times New Roman" w:hAnsi="Arial" w:cs="Arial"/>
          <w:b/>
          <w:sz w:val="24"/>
          <w:szCs w:val="24"/>
        </w:rPr>
        <w:t>Β-29.2.2</w:t>
      </w:r>
      <w:r w:rsidR="007E2B69" w:rsidRPr="00413482">
        <w:rPr>
          <w:rFonts w:ascii="Arial" w:eastAsia="Times New Roman" w:hAnsi="Arial" w:cs="Arial"/>
          <w:b/>
          <w:sz w:val="24"/>
          <w:szCs w:val="24"/>
        </w:rPr>
        <w:fldChar w:fldCharType="end"/>
      </w:r>
      <w:r w:rsidR="00266E8B" w:rsidRPr="00413482">
        <w:rPr>
          <w:rFonts w:ascii="Arial" w:eastAsia="Times New Roman" w:hAnsi="Arial" w:cs="Arial"/>
          <w:b/>
          <w:sz w:val="24"/>
          <w:szCs w:val="24"/>
        </w:rPr>
        <w:t>. Ν</w:t>
      </w:r>
      <w:r w:rsidRPr="00413482">
        <w:rPr>
          <w:rFonts w:ascii="Arial" w:eastAsia="Times New Roman" w:hAnsi="Arial" w:cs="Arial"/>
          <w:sz w:val="24"/>
          <w:szCs w:val="24"/>
        </w:rPr>
        <w:t xml:space="preserve"> </w:t>
      </w:r>
      <w:r w:rsidRPr="00413482">
        <w:rPr>
          <w:rFonts w:ascii="Arial" w:eastAsia="Times New Roman" w:hAnsi="Arial" w:cs="Arial"/>
          <w:sz w:val="24"/>
          <w:szCs w:val="24"/>
        </w:rPr>
        <w:tab/>
      </w:r>
      <w:r w:rsidRPr="00413482">
        <w:rPr>
          <w:rFonts w:ascii="Arial" w:eastAsia="Times New Roman" w:hAnsi="Arial" w:cs="Arial"/>
          <w:sz w:val="24"/>
          <w:szCs w:val="24"/>
          <w:u w:val="single"/>
        </w:rPr>
        <w:t>Κοιτοστρώσεις, περιβλήματα αγωγών, εξομαλυντικές στρώσεις κλπ</w:t>
      </w:r>
      <w:bookmarkEnd w:id="12"/>
      <w:bookmarkEnd w:id="13"/>
      <w:r w:rsidRPr="00413482">
        <w:rPr>
          <w:rFonts w:ascii="Arial" w:eastAsia="Times New Roman" w:hAnsi="Arial" w:cs="Arial"/>
          <w:sz w:val="24"/>
          <w:szCs w:val="24"/>
          <w:u w:val="single"/>
        </w:rPr>
        <w:t xml:space="preserve"> από σκυρόδεμα C12/15 </w:t>
      </w:r>
    </w:p>
    <w:p w:rsidR="00424244" w:rsidRPr="00413482" w:rsidRDefault="00424244" w:rsidP="00424244">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(Αναθεωρείται με το άρθρο </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ANATH</w:instrText>
      </w:r>
      <w:r w:rsidR="007E2B69" w:rsidRPr="00413482">
        <w:rPr>
          <w:rFonts w:ascii="Arial" w:eastAsia="Times New Roman" w:hAnsi="Arial" w:cs="Arial"/>
          <w:spacing w:val="-3"/>
          <w:sz w:val="24"/>
          <w:szCs w:val="24"/>
        </w:rPr>
        <w:fldChar w:fldCharType="separate"/>
      </w:r>
      <w:r w:rsidRPr="00413482">
        <w:rPr>
          <w:rFonts w:ascii="Arial" w:eastAsia="Times New Roman" w:hAnsi="Arial" w:cs="Arial"/>
          <w:noProof/>
          <w:spacing w:val="-3"/>
          <w:sz w:val="24"/>
          <w:szCs w:val="24"/>
        </w:rPr>
        <w:t>ΟΔΟ-2531</w:t>
      </w:r>
      <w:r w:rsidR="007E2B69" w:rsidRPr="00413482">
        <w:rPr>
          <w:rFonts w:ascii="Arial" w:eastAsia="Times New Roman" w:hAnsi="Arial" w:cs="Arial"/>
          <w:spacing w:val="-3"/>
          <w:sz w:val="24"/>
          <w:szCs w:val="24"/>
        </w:rPr>
        <w:fldChar w:fldCharType="end"/>
      </w:r>
      <w:r w:rsidRPr="00413482">
        <w:rPr>
          <w:rFonts w:ascii="Arial" w:eastAsia="Times New Roman" w:hAnsi="Arial" w:cs="Arial"/>
          <w:spacing w:val="-3"/>
          <w:sz w:val="24"/>
          <w:szCs w:val="24"/>
        </w:rPr>
        <w:t>)</w:t>
      </w:r>
    </w:p>
    <w:p w:rsidR="00424244" w:rsidRPr="00413482" w:rsidRDefault="00424244" w:rsidP="00424244">
      <w:pPr>
        <w:tabs>
          <w:tab w:val="left" w:pos="-720"/>
        </w:tabs>
        <w:suppressAutoHyphens/>
        <w:spacing w:after="0" w:line="220" w:lineRule="auto"/>
        <w:ind w:left="284"/>
        <w:jc w:val="both"/>
        <w:rPr>
          <w:rFonts w:ascii="Arial" w:eastAsia="Times New Roman" w:hAnsi="Arial" w:cs="Arial"/>
          <w:spacing w:val="-3"/>
          <w:sz w:val="24"/>
          <w:szCs w:val="24"/>
        </w:rPr>
      </w:pPr>
    </w:p>
    <w:p w:rsidR="00424244" w:rsidRPr="00413482"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Κοιτοστρώσεις τεχνικών έργων, εξομαλυντικές στρώσεις, στρώσεις μόρφωσης κλίσεων, </w:t>
      </w:r>
      <w:r w:rsidRPr="00413482">
        <w:rPr>
          <w:rFonts w:ascii="Arial" w:eastAsia="Times New Roman" w:hAnsi="Arial" w:cs="Arial"/>
          <w:bCs/>
          <w:spacing w:val="-3"/>
          <w:sz w:val="24"/>
          <w:szCs w:val="24"/>
        </w:rPr>
        <w:t xml:space="preserve">περιβλήματα και βάσεις </w:t>
      </w:r>
      <w:proofErr w:type="spellStart"/>
      <w:r w:rsidRPr="00413482">
        <w:rPr>
          <w:rFonts w:ascii="Arial" w:eastAsia="Times New Roman" w:hAnsi="Arial" w:cs="Arial"/>
          <w:bCs/>
          <w:spacing w:val="-3"/>
          <w:sz w:val="24"/>
          <w:szCs w:val="24"/>
        </w:rPr>
        <w:t>έδρασης</w:t>
      </w:r>
      <w:proofErr w:type="spellEnd"/>
      <w:r w:rsidRPr="00413482">
        <w:rPr>
          <w:rFonts w:ascii="Arial" w:eastAsia="Times New Roman" w:hAnsi="Arial" w:cs="Arial"/>
          <w:bCs/>
          <w:spacing w:val="-3"/>
          <w:sz w:val="24"/>
          <w:szCs w:val="24"/>
        </w:rPr>
        <w:t xml:space="preserve"> σωληνωτών οχετών και αγωγών (</w:t>
      </w:r>
      <w:proofErr w:type="spellStart"/>
      <w:r w:rsidRPr="00413482">
        <w:rPr>
          <w:rFonts w:ascii="Arial" w:eastAsia="Times New Roman" w:hAnsi="Arial" w:cs="Arial"/>
          <w:spacing w:val="-3"/>
          <w:sz w:val="24"/>
          <w:szCs w:val="24"/>
        </w:rPr>
        <w:t>τσιμεντοσωλήνων</w:t>
      </w:r>
      <w:proofErr w:type="spellEnd"/>
      <w:r w:rsidRPr="00413482">
        <w:rPr>
          <w:rFonts w:ascii="Arial" w:eastAsia="Times New Roman" w:hAnsi="Arial" w:cs="Arial"/>
          <w:spacing w:val="-3"/>
          <w:sz w:val="24"/>
          <w:szCs w:val="24"/>
        </w:rPr>
        <w:t xml:space="preserve"> αποχέτευσης, </w:t>
      </w:r>
      <w:proofErr w:type="spellStart"/>
      <w:r w:rsidRPr="00413482">
        <w:rPr>
          <w:rFonts w:ascii="Arial" w:eastAsia="Times New Roman" w:hAnsi="Arial" w:cs="Arial"/>
          <w:spacing w:val="-3"/>
          <w:sz w:val="24"/>
          <w:szCs w:val="24"/>
        </w:rPr>
        <w:t>ινοτσιμεντοσωλήνων</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σιδηροσωλήνων</w:t>
      </w:r>
      <w:proofErr w:type="spellEnd"/>
      <w:r w:rsidRPr="00413482">
        <w:rPr>
          <w:rFonts w:ascii="Arial" w:eastAsia="Times New Roman" w:hAnsi="Arial" w:cs="Arial"/>
          <w:spacing w:val="-3"/>
          <w:sz w:val="24"/>
          <w:szCs w:val="24"/>
        </w:rPr>
        <w:t xml:space="preserve"> κάθε είδους κλπ), στρώσεις φθοράς στο εσωτερικό οχετών, επένδυση κοίτης ρεμάτων κλπ. με χρήση σκυροδέματος C12/15 </w:t>
      </w:r>
    </w:p>
    <w:p w:rsidR="001679E8" w:rsidRPr="00413482" w:rsidRDefault="001679E8" w:rsidP="001679E8">
      <w:pPr>
        <w:jc w:val="both"/>
        <w:rPr>
          <w:rFonts w:ascii="Arial" w:hAnsi="Arial" w:cs="Arial"/>
          <w:sz w:val="24"/>
          <w:szCs w:val="24"/>
        </w:rPr>
      </w:pPr>
      <w:r w:rsidRPr="00413482">
        <w:rPr>
          <w:rFonts w:ascii="Arial" w:hAnsi="Arial" w:cs="Arial"/>
          <w:sz w:val="24"/>
          <w:szCs w:val="24"/>
        </w:rPr>
        <w:t xml:space="preserve">Λαμβάνοντας υπόψη ότι οι </w:t>
      </w:r>
      <w:r w:rsidR="00934B46">
        <w:rPr>
          <w:rFonts w:ascii="Arial" w:hAnsi="Arial" w:cs="Arial"/>
          <w:sz w:val="24"/>
          <w:szCs w:val="24"/>
        </w:rPr>
        <w:t>τσιμεντ</w:t>
      </w:r>
      <w:r w:rsidRPr="00413482">
        <w:rPr>
          <w:rFonts w:ascii="Arial" w:hAnsi="Arial" w:cs="Arial"/>
          <w:sz w:val="24"/>
          <w:szCs w:val="24"/>
        </w:rPr>
        <w:t xml:space="preserve">οστρώσεις αφορούν στην τσιμεντόστρωση υφιστάμενων χωμάτινων δρόμων ή </w:t>
      </w:r>
      <w:proofErr w:type="spellStart"/>
      <w:r w:rsidRPr="00413482">
        <w:rPr>
          <w:rFonts w:ascii="Arial" w:hAnsi="Arial" w:cs="Arial"/>
          <w:sz w:val="24"/>
          <w:szCs w:val="24"/>
        </w:rPr>
        <w:t>διαπλατυνόμενα</w:t>
      </w:r>
      <w:proofErr w:type="spellEnd"/>
      <w:r w:rsidRPr="00413482">
        <w:rPr>
          <w:rFonts w:ascii="Arial" w:hAnsi="Arial" w:cs="Arial"/>
          <w:sz w:val="24"/>
          <w:szCs w:val="24"/>
        </w:rPr>
        <w:t xml:space="preserve"> τμήματα αυτών, σε δεκάδες διαφορετικές θέσεις που απέχουν μεγάλες αποστάσεις μεταξύ τους ακόμα υπάρχει δυσχέρεια προσέγγισης του σκυροδέματος λόγω της γεωμορφολογίας του εδάφους.</w:t>
      </w:r>
    </w:p>
    <w:p w:rsidR="001679E8" w:rsidRPr="00413482" w:rsidRDefault="001679E8" w:rsidP="001679E8">
      <w:pPr>
        <w:spacing w:after="0" w:line="240" w:lineRule="auto"/>
        <w:rPr>
          <w:rFonts w:ascii="Arial" w:eastAsia="Times New Roman" w:hAnsi="Arial" w:cs="Arial"/>
          <w:sz w:val="24"/>
          <w:szCs w:val="24"/>
        </w:rPr>
      </w:pPr>
    </w:p>
    <w:p w:rsidR="001679E8" w:rsidRPr="00413482" w:rsidRDefault="001679E8" w:rsidP="001679E8">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b/>
          <w:spacing w:val="-3"/>
          <w:sz w:val="24"/>
          <w:szCs w:val="24"/>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Ολογράφως: εκατό</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OLOGR </w:instrText>
      </w:r>
      <w:r w:rsidR="007E2B69" w:rsidRPr="00413482">
        <w:rPr>
          <w:rFonts w:ascii="Arial" w:eastAsia="Times New Roman" w:hAnsi="Arial" w:cs="Arial"/>
          <w:spacing w:val="-3"/>
          <w:sz w:val="24"/>
          <w:szCs w:val="24"/>
        </w:rPr>
        <w:fldChar w:fldCharType="end"/>
      </w:r>
    </w:p>
    <w:p w:rsidR="001679E8" w:rsidRPr="00413482" w:rsidRDefault="001679E8" w:rsidP="001679E8">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ab/>
        <w:t xml:space="preserve">Αριθμητικά: </w:t>
      </w:r>
      <w:r w:rsidRPr="00413482">
        <w:rPr>
          <w:rFonts w:ascii="Arial" w:eastAsia="Times New Roman" w:hAnsi="Arial" w:cs="Arial"/>
          <w:b/>
          <w:spacing w:val="-3"/>
          <w:sz w:val="24"/>
          <w:szCs w:val="24"/>
        </w:rPr>
        <w:t>100.00</w:t>
      </w:r>
      <w:r w:rsidRPr="00413482">
        <w:rPr>
          <w:rFonts w:ascii="Arial" w:eastAsia="Times New Roman" w:hAnsi="Arial" w:cs="Arial"/>
          <w:spacing w:val="-3"/>
          <w:sz w:val="24"/>
          <w:szCs w:val="24"/>
        </w:rPr>
        <w:t>€</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TIMH </w:instrText>
      </w:r>
      <w:r w:rsidR="007E2B69" w:rsidRPr="00413482">
        <w:rPr>
          <w:rFonts w:ascii="Arial" w:eastAsia="Times New Roman" w:hAnsi="Arial" w:cs="Arial"/>
          <w:spacing w:val="-3"/>
          <w:sz w:val="24"/>
          <w:szCs w:val="24"/>
        </w:rPr>
        <w:fldChar w:fldCharType="end"/>
      </w:r>
    </w:p>
    <w:p w:rsidR="00424244" w:rsidRPr="00413482" w:rsidRDefault="00424244" w:rsidP="00424244">
      <w:pPr>
        <w:tabs>
          <w:tab w:val="left" w:pos="-720"/>
        </w:tabs>
        <w:suppressAutoHyphens/>
        <w:spacing w:after="0" w:line="220" w:lineRule="auto"/>
        <w:ind w:left="284"/>
        <w:jc w:val="both"/>
        <w:rPr>
          <w:rFonts w:ascii="Arial" w:eastAsia="Times New Roman" w:hAnsi="Arial" w:cs="Arial"/>
          <w:spacing w:val="-3"/>
          <w:sz w:val="24"/>
          <w:szCs w:val="24"/>
        </w:rPr>
      </w:pPr>
    </w:p>
    <w:p w:rsidR="000F5E38" w:rsidRPr="00413482" w:rsidRDefault="000F5E38" w:rsidP="000F5E38">
      <w:pPr>
        <w:keepNext/>
        <w:numPr>
          <w:ilvl w:val="1"/>
          <w:numId w:val="0"/>
        </w:numPr>
        <w:overflowPunct w:val="0"/>
        <w:autoSpaceDE w:val="0"/>
        <w:autoSpaceDN w:val="0"/>
        <w:adjustRightInd w:val="0"/>
        <w:spacing w:after="0" w:line="240" w:lineRule="auto"/>
        <w:ind w:left="1704" w:hanging="1704"/>
        <w:textAlignment w:val="baseline"/>
        <w:outlineLvl w:val="1"/>
        <w:rPr>
          <w:rFonts w:ascii="Arial" w:eastAsia="Times New Roman" w:hAnsi="Arial" w:cs="Arial"/>
          <w:sz w:val="24"/>
          <w:szCs w:val="24"/>
          <w:u w:val="single"/>
        </w:rPr>
      </w:pPr>
      <w:r w:rsidRPr="00413482">
        <w:rPr>
          <w:rFonts w:ascii="Arial" w:eastAsia="Times New Roman" w:hAnsi="Arial" w:cs="Arial"/>
          <w:b/>
          <w:sz w:val="24"/>
          <w:szCs w:val="24"/>
        </w:rPr>
        <w:t xml:space="preserve">Άρθρο </w:t>
      </w:r>
      <w:r w:rsidR="007E2B69" w:rsidRPr="00413482">
        <w:rPr>
          <w:rFonts w:ascii="Arial" w:eastAsia="Times New Roman" w:hAnsi="Arial" w:cs="Arial"/>
          <w:b/>
          <w:color w:val="0000FF"/>
          <w:sz w:val="24"/>
          <w:szCs w:val="24"/>
        </w:rPr>
        <w:fldChar w:fldCharType="begin"/>
      </w:r>
      <w:r w:rsidRPr="00413482">
        <w:rPr>
          <w:rFonts w:ascii="Arial" w:eastAsia="Times New Roman" w:hAnsi="Arial" w:cs="Arial"/>
          <w:b/>
          <w:color w:val="0000FF"/>
          <w:sz w:val="24"/>
          <w:szCs w:val="24"/>
        </w:rPr>
        <w:instrText xml:space="preserve"> NEXT </w:instrText>
      </w:r>
      <w:r w:rsidR="007E2B69" w:rsidRPr="00413482">
        <w:rPr>
          <w:rFonts w:ascii="Arial" w:eastAsia="Times New Roman" w:hAnsi="Arial" w:cs="Arial"/>
          <w:b/>
          <w:color w:val="0000FF"/>
          <w:sz w:val="24"/>
          <w:szCs w:val="24"/>
        </w:rPr>
        <w:fldChar w:fldCharType="end"/>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MERGEFIELD A_T </w:instrText>
      </w:r>
      <w:r w:rsidR="007E2B69" w:rsidRPr="00413482">
        <w:rPr>
          <w:rFonts w:ascii="Arial" w:eastAsia="Times New Roman" w:hAnsi="Arial" w:cs="Arial"/>
          <w:b/>
          <w:sz w:val="24"/>
          <w:szCs w:val="24"/>
        </w:rPr>
        <w:fldChar w:fldCharType="separate"/>
      </w:r>
      <w:r w:rsidRPr="00413482">
        <w:rPr>
          <w:rFonts w:ascii="Arial" w:eastAsia="Times New Roman" w:hAnsi="Arial" w:cs="Arial"/>
          <w:b/>
          <w:noProof/>
          <w:sz w:val="24"/>
          <w:szCs w:val="24"/>
        </w:rPr>
        <w:t>Β-29.3</w:t>
      </w:r>
      <w:r w:rsidR="007E2B69" w:rsidRPr="00413482">
        <w:rPr>
          <w:rFonts w:ascii="Arial" w:eastAsia="Times New Roman" w:hAnsi="Arial" w:cs="Arial"/>
          <w:b/>
          <w:sz w:val="24"/>
          <w:szCs w:val="24"/>
        </w:rPr>
        <w:fldChar w:fldCharType="end"/>
      </w:r>
      <w:r w:rsidRPr="00413482">
        <w:rPr>
          <w:rFonts w:ascii="Arial" w:eastAsia="Times New Roman" w:hAnsi="Arial" w:cs="Arial"/>
          <w:sz w:val="24"/>
          <w:szCs w:val="24"/>
        </w:rPr>
        <w:t xml:space="preserve"> </w:t>
      </w:r>
      <w:r w:rsidRPr="00413482">
        <w:rPr>
          <w:rFonts w:ascii="Arial" w:eastAsia="Times New Roman" w:hAnsi="Arial" w:cs="Arial"/>
          <w:sz w:val="24"/>
          <w:szCs w:val="24"/>
        </w:rPr>
        <w:tab/>
      </w:r>
      <w:r w:rsidRPr="00413482">
        <w:rPr>
          <w:rFonts w:ascii="Arial" w:eastAsia="Times New Roman" w:hAnsi="Arial" w:cs="Arial"/>
          <w:sz w:val="24"/>
          <w:szCs w:val="24"/>
          <w:u w:val="single"/>
        </w:rPr>
        <w:t xml:space="preserve">ΚΑΤΑΣΚΕΥΕΣ ΑΠΟ ΣΚΥΡΟΔΕΜΑ ΚΑΤΗΓΟΡΙΑΣ C16/20 </w:t>
      </w:r>
    </w:p>
    <w:p w:rsidR="000F5E38" w:rsidRPr="00413482" w:rsidRDefault="000F5E38" w:rsidP="000F5E38">
      <w:pPr>
        <w:tabs>
          <w:tab w:val="left" w:pos="-720"/>
        </w:tabs>
        <w:suppressAutoHyphens/>
        <w:spacing w:after="0" w:line="220" w:lineRule="auto"/>
        <w:ind w:left="284"/>
        <w:jc w:val="both"/>
        <w:rPr>
          <w:rFonts w:ascii="Arial" w:eastAsia="Times New Roman" w:hAnsi="Arial" w:cs="Arial"/>
          <w:spacing w:val="-3"/>
          <w:sz w:val="24"/>
          <w:szCs w:val="24"/>
        </w:rPr>
      </w:pPr>
    </w:p>
    <w:p w:rsidR="000F5E38" w:rsidRPr="00413482" w:rsidRDefault="000F5E38" w:rsidP="000F5E38">
      <w:pPr>
        <w:tabs>
          <w:tab w:val="left" w:pos="-720"/>
        </w:tabs>
        <w:suppressAutoHyphens/>
        <w:spacing w:after="0" w:line="240" w:lineRule="auto"/>
        <w:ind w:left="284"/>
        <w:jc w:val="both"/>
        <w:rPr>
          <w:rFonts w:ascii="Arial" w:eastAsia="Times New Roman" w:hAnsi="Arial" w:cs="Arial"/>
          <w:sz w:val="24"/>
          <w:szCs w:val="24"/>
        </w:rPr>
      </w:pPr>
    </w:p>
    <w:p w:rsidR="000F5E38" w:rsidRPr="00413482" w:rsidRDefault="000F5E38" w:rsidP="000F5E38">
      <w:pPr>
        <w:tabs>
          <w:tab w:val="left" w:pos="-720"/>
        </w:tabs>
        <w:suppressAutoHyphens/>
        <w:spacing w:after="0" w:line="240" w:lineRule="auto"/>
        <w:ind w:left="284"/>
        <w:jc w:val="both"/>
        <w:rPr>
          <w:rFonts w:ascii="Arial" w:eastAsia="Times New Roman" w:hAnsi="Arial" w:cs="Arial"/>
          <w:sz w:val="24"/>
          <w:szCs w:val="24"/>
        </w:rPr>
      </w:pPr>
    </w:p>
    <w:p w:rsidR="000F5E38" w:rsidRPr="00413482" w:rsidRDefault="000F5E38" w:rsidP="000F5E38">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4"/>
          <w:szCs w:val="24"/>
        </w:rPr>
      </w:pPr>
      <w:r w:rsidRPr="00413482">
        <w:rPr>
          <w:rFonts w:ascii="Arial" w:eastAsia="Times New Roman" w:hAnsi="Arial" w:cs="Arial"/>
          <w:b/>
          <w:sz w:val="24"/>
          <w:szCs w:val="24"/>
        </w:rPr>
        <w:t xml:space="preserve">Άρθρο </w:t>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NEXT </w:instrText>
      </w:r>
      <w:r w:rsidR="007E2B69" w:rsidRPr="00413482">
        <w:rPr>
          <w:rFonts w:ascii="Arial" w:eastAsia="Times New Roman" w:hAnsi="Arial" w:cs="Arial"/>
          <w:b/>
          <w:sz w:val="24"/>
          <w:szCs w:val="24"/>
        </w:rPr>
        <w:fldChar w:fldCharType="end"/>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MERGEFIELD A_T </w:instrText>
      </w:r>
      <w:r w:rsidR="007E2B69" w:rsidRPr="00413482">
        <w:rPr>
          <w:rFonts w:ascii="Arial" w:eastAsia="Times New Roman" w:hAnsi="Arial" w:cs="Arial"/>
          <w:b/>
          <w:sz w:val="24"/>
          <w:szCs w:val="24"/>
        </w:rPr>
        <w:fldChar w:fldCharType="separate"/>
      </w:r>
      <w:r w:rsidRPr="00413482">
        <w:rPr>
          <w:rFonts w:ascii="Arial" w:eastAsia="Times New Roman" w:hAnsi="Arial" w:cs="Arial"/>
          <w:b/>
          <w:sz w:val="24"/>
          <w:szCs w:val="24"/>
        </w:rPr>
        <w:t>Β-29.3.2</w:t>
      </w:r>
      <w:r w:rsidR="007E2B69" w:rsidRPr="00413482">
        <w:rPr>
          <w:rFonts w:ascii="Arial" w:eastAsia="Times New Roman" w:hAnsi="Arial" w:cs="Arial"/>
          <w:b/>
          <w:sz w:val="24"/>
          <w:szCs w:val="24"/>
        </w:rPr>
        <w:fldChar w:fldCharType="end"/>
      </w:r>
      <w:r w:rsidRPr="00413482">
        <w:rPr>
          <w:rFonts w:ascii="Arial" w:eastAsia="Times New Roman" w:hAnsi="Arial" w:cs="Arial"/>
          <w:sz w:val="24"/>
          <w:szCs w:val="24"/>
        </w:rPr>
        <w:tab/>
      </w:r>
      <w:r w:rsidRPr="00413482">
        <w:rPr>
          <w:rFonts w:ascii="Arial" w:eastAsia="Times New Roman" w:hAnsi="Arial" w:cs="Arial"/>
          <w:sz w:val="24"/>
          <w:szCs w:val="24"/>
          <w:u w:val="single"/>
        </w:rPr>
        <w:t xml:space="preserve">Κατασκευή τοίχων, πεζοδρομίων γεφυρών, επένδυσης </w:t>
      </w:r>
      <w:proofErr w:type="spellStart"/>
      <w:r w:rsidRPr="00413482">
        <w:rPr>
          <w:rFonts w:ascii="Arial" w:eastAsia="Times New Roman" w:hAnsi="Arial" w:cs="Arial"/>
          <w:sz w:val="24"/>
          <w:szCs w:val="24"/>
          <w:u w:val="single"/>
        </w:rPr>
        <w:t>πασσαλοστοιχιών</w:t>
      </w:r>
      <w:proofErr w:type="spellEnd"/>
      <w:r w:rsidRPr="00413482">
        <w:rPr>
          <w:rFonts w:ascii="Arial" w:eastAsia="Times New Roman" w:hAnsi="Arial" w:cs="Arial"/>
          <w:sz w:val="24"/>
          <w:szCs w:val="24"/>
          <w:u w:val="single"/>
        </w:rPr>
        <w:t xml:space="preserve"> </w:t>
      </w:r>
      <w:proofErr w:type="spellStart"/>
      <w:r w:rsidRPr="00413482">
        <w:rPr>
          <w:rFonts w:ascii="Arial" w:eastAsia="Times New Roman" w:hAnsi="Arial" w:cs="Arial"/>
          <w:sz w:val="24"/>
          <w:szCs w:val="24"/>
          <w:u w:val="single"/>
        </w:rPr>
        <w:t>κ.λ.π</w:t>
      </w:r>
      <w:proofErr w:type="spellEnd"/>
      <w:r w:rsidRPr="00413482">
        <w:rPr>
          <w:rFonts w:ascii="Arial" w:eastAsia="Times New Roman" w:hAnsi="Arial" w:cs="Arial"/>
          <w:sz w:val="24"/>
          <w:szCs w:val="24"/>
          <w:u w:val="single"/>
        </w:rPr>
        <w:t>. από σκυρόδεμα C16/20</w:t>
      </w:r>
    </w:p>
    <w:p w:rsidR="000F5E38" w:rsidRPr="00413482" w:rsidRDefault="000F5E38" w:rsidP="000F5E38">
      <w:pPr>
        <w:overflowPunct w:val="0"/>
        <w:autoSpaceDE w:val="0"/>
        <w:autoSpaceDN w:val="0"/>
        <w:adjustRightInd w:val="0"/>
        <w:spacing w:after="0" w:line="240" w:lineRule="auto"/>
        <w:ind w:left="1704"/>
        <w:textAlignment w:val="baseline"/>
        <w:rPr>
          <w:rFonts w:ascii="Arial" w:eastAsia="Times New Roman" w:hAnsi="Arial" w:cs="Arial"/>
          <w:color w:val="000000"/>
          <w:sz w:val="24"/>
          <w:szCs w:val="24"/>
        </w:rPr>
      </w:pPr>
      <w:r w:rsidRPr="00413482">
        <w:rPr>
          <w:rFonts w:ascii="Arial" w:eastAsia="Times New Roman" w:hAnsi="Arial" w:cs="Arial"/>
          <w:color w:val="000000"/>
          <w:sz w:val="24"/>
          <w:szCs w:val="24"/>
        </w:rPr>
        <w:t xml:space="preserve">(Αναθεωρείται με το άρθρο </w:t>
      </w:r>
      <w:r w:rsidR="007E2B69" w:rsidRPr="00413482">
        <w:rPr>
          <w:rFonts w:ascii="Arial" w:eastAsia="Times New Roman" w:hAnsi="Arial" w:cs="Arial"/>
          <w:color w:val="000000"/>
          <w:sz w:val="24"/>
          <w:szCs w:val="24"/>
        </w:rPr>
        <w:fldChar w:fldCharType="begin"/>
      </w:r>
      <w:r w:rsidRPr="00413482">
        <w:rPr>
          <w:rFonts w:ascii="Arial" w:eastAsia="Times New Roman" w:hAnsi="Arial" w:cs="Arial"/>
          <w:color w:val="000000"/>
          <w:sz w:val="24"/>
          <w:szCs w:val="24"/>
        </w:rPr>
        <w:instrText xml:space="preserve"> MERGEFIELD ANATH</w:instrText>
      </w:r>
      <w:r w:rsidR="007E2B69" w:rsidRPr="00413482">
        <w:rPr>
          <w:rFonts w:ascii="Arial" w:eastAsia="Times New Roman" w:hAnsi="Arial" w:cs="Arial"/>
          <w:color w:val="000000"/>
          <w:sz w:val="24"/>
          <w:szCs w:val="24"/>
        </w:rPr>
        <w:fldChar w:fldCharType="separate"/>
      </w:r>
      <w:r w:rsidRPr="00413482">
        <w:rPr>
          <w:rFonts w:ascii="Arial" w:eastAsia="Times New Roman" w:hAnsi="Arial" w:cs="Arial"/>
          <w:noProof/>
          <w:color w:val="000000"/>
          <w:sz w:val="24"/>
          <w:szCs w:val="24"/>
        </w:rPr>
        <w:t>ΟΔΟ-2532</w:t>
      </w:r>
      <w:r w:rsidR="007E2B69" w:rsidRPr="00413482">
        <w:rPr>
          <w:rFonts w:ascii="Arial" w:eastAsia="Times New Roman" w:hAnsi="Arial" w:cs="Arial"/>
          <w:color w:val="000000"/>
          <w:sz w:val="24"/>
          <w:szCs w:val="24"/>
        </w:rPr>
        <w:fldChar w:fldCharType="end"/>
      </w:r>
      <w:r w:rsidRPr="00413482">
        <w:rPr>
          <w:rFonts w:ascii="Arial" w:eastAsia="Times New Roman" w:hAnsi="Arial" w:cs="Arial"/>
          <w:color w:val="000000"/>
          <w:sz w:val="24"/>
          <w:szCs w:val="24"/>
        </w:rPr>
        <w:t>)</w:t>
      </w:r>
    </w:p>
    <w:p w:rsidR="000F5E38" w:rsidRPr="00413482" w:rsidRDefault="000F5E38" w:rsidP="000F5E38">
      <w:pPr>
        <w:tabs>
          <w:tab w:val="left" w:pos="-720"/>
        </w:tabs>
        <w:suppressAutoHyphens/>
        <w:spacing w:after="0" w:line="240" w:lineRule="auto"/>
        <w:ind w:left="284"/>
        <w:jc w:val="both"/>
        <w:rPr>
          <w:rFonts w:ascii="Arial" w:eastAsia="Times New Roman" w:hAnsi="Arial" w:cs="Arial"/>
          <w:sz w:val="24"/>
          <w:szCs w:val="24"/>
        </w:rPr>
      </w:pPr>
    </w:p>
    <w:p w:rsidR="000F5E38" w:rsidRPr="00413482" w:rsidRDefault="000F5E38" w:rsidP="000F5E38">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Κατασκευή οπλισμένων τοίχων (θεμέλια και </w:t>
      </w:r>
      <w:proofErr w:type="spellStart"/>
      <w:r w:rsidRPr="00413482">
        <w:rPr>
          <w:rFonts w:ascii="Arial" w:eastAsia="Times New Roman" w:hAnsi="Arial" w:cs="Arial"/>
          <w:spacing w:val="-3"/>
          <w:sz w:val="24"/>
          <w:szCs w:val="24"/>
        </w:rPr>
        <w:t>ανωδομή</w:t>
      </w:r>
      <w:proofErr w:type="spellEnd"/>
      <w:r w:rsidRPr="00413482">
        <w:rPr>
          <w:rFonts w:ascii="Arial" w:eastAsia="Times New Roman" w:hAnsi="Arial" w:cs="Arial"/>
          <w:spacing w:val="-3"/>
          <w:sz w:val="24"/>
          <w:szCs w:val="24"/>
        </w:rPr>
        <w:t xml:space="preserve">), πεζοδρομίων γεφυρών, επένδυσης </w:t>
      </w:r>
      <w:proofErr w:type="spellStart"/>
      <w:r w:rsidRPr="00413482">
        <w:rPr>
          <w:rFonts w:ascii="Arial" w:eastAsia="Times New Roman" w:hAnsi="Arial" w:cs="Arial"/>
          <w:spacing w:val="-3"/>
          <w:sz w:val="24"/>
          <w:szCs w:val="24"/>
        </w:rPr>
        <w:t>πασσαλοστοιχιών</w:t>
      </w:r>
      <w:proofErr w:type="spellEnd"/>
      <w:r w:rsidRPr="00413482">
        <w:rPr>
          <w:rFonts w:ascii="Arial" w:eastAsia="Times New Roman" w:hAnsi="Arial" w:cs="Arial"/>
          <w:spacing w:val="-3"/>
          <w:sz w:val="24"/>
          <w:szCs w:val="24"/>
        </w:rPr>
        <w:t xml:space="preserve"> </w:t>
      </w:r>
      <w:proofErr w:type="spellStart"/>
      <w:r w:rsidRPr="00413482">
        <w:rPr>
          <w:rFonts w:ascii="Arial" w:eastAsia="Times New Roman" w:hAnsi="Arial" w:cs="Arial"/>
          <w:spacing w:val="-3"/>
          <w:sz w:val="24"/>
          <w:szCs w:val="24"/>
        </w:rPr>
        <w:t>κ.λ.π</w:t>
      </w:r>
      <w:proofErr w:type="spellEnd"/>
      <w:r w:rsidRPr="00413482">
        <w:rPr>
          <w:rFonts w:ascii="Arial" w:eastAsia="Times New Roman" w:hAnsi="Arial" w:cs="Arial"/>
          <w:spacing w:val="-3"/>
          <w:sz w:val="24"/>
          <w:szCs w:val="24"/>
        </w:rPr>
        <w:t xml:space="preserve">. από σκυρόδεμα κατηγορίας </w:t>
      </w:r>
      <w:r w:rsidRPr="00413482">
        <w:rPr>
          <w:rFonts w:ascii="Arial" w:eastAsia="Times New Roman" w:hAnsi="Arial" w:cs="Arial"/>
          <w:spacing w:val="-3"/>
          <w:sz w:val="24"/>
          <w:szCs w:val="24"/>
          <w:lang w:val="en-US"/>
        </w:rPr>
        <w:t>C</w:t>
      </w:r>
      <w:r w:rsidRPr="00413482">
        <w:rPr>
          <w:rFonts w:ascii="Arial" w:eastAsia="Times New Roman" w:hAnsi="Arial" w:cs="Arial"/>
          <w:spacing w:val="-3"/>
          <w:sz w:val="24"/>
          <w:szCs w:val="24"/>
        </w:rPr>
        <w:t>16/20</w:t>
      </w:r>
    </w:p>
    <w:p w:rsidR="000F5E38" w:rsidRPr="00413482" w:rsidRDefault="000F5E38" w:rsidP="000F5E38">
      <w:pPr>
        <w:tabs>
          <w:tab w:val="left" w:pos="-720"/>
        </w:tabs>
        <w:suppressAutoHyphens/>
        <w:spacing w:after="0" w:line="240" w:lineRule="auto"/>
        <w:ind w:left="284"/>
        <w:jc w:val="both"/>
        <w:rPr>
          <w:rFonts w:ascii="Arial" w:eastAsia="Times New Roman" w:hAnsi="Arial" w:cs="Arial"/>
          <w:sz w:val="24"/>
          <w:szCs w:val="24"/>
        </w:rPr>
      </w:pPr>
    </w:p>
    <w:p w:rsidR="000F5E38" w:rsidRPr="00413482" w:rsidRDefault="000F5E38" w:rsidP="000F5E38">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4"/>
          <w:szCs w:val="24"/>
        </w:rPr>
      </w:pPr>
      <w:r w:rsidRPr="00413482">
        <w:rPr>
          <w:rFonts w:ascii="Arial" w:eastAsia="Times New Roman" w:hAnsi="Arial" w:cs="Arial"/>
          <w:b/>
          <w:spacing w:val="-3"/>
          <w:sz w:val="24"/>
          <w:szCs w:val="24"/>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 xml:space="preserve">Ολογράφως: εκατόν τέσσερα </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OLOGR </w:instrText>
      </w:r>
      <w:r w:rsidR="007E2B69" w:rsidRPr="00413482">
        <w:rPr>
          <w:rFonts w:ascii="Arial" w:eastAsia="Times New Roman" w:hAnsi="Arial" w:cs="Arial"/>
          <w:spacing w:val="-3"/>
          <w:sz w:val="24"/>
          <w:szCs w:val="24"/>
        </w:rPr>
        <w:fldChar w:fldCharType="end"/>
      </w:r>
    </w:p>
    <w:p w:rsidR="000F5E38" w:rsidRPr="00413482" w:rsidRDefault="000F5E38" w:rsidP="00266E8B">
      <w:pPr>
        <w:tabs>
          <w:tab w:val="left" w:pos="-720"/>
        </w:tabs>
        <w:suppressAutoHyphens/>
        <w:spacing w:line="220" w:lineRule="auto"/>
        <w:ind w:left="284"/>
        <w:jc w:val="both"/>
        <w:rPr>
          <w:rFonts w:ascii="Arial" w:hAnsi="Arial" w:cs="Arial"/>
          <w:spacing w:val="-3"/>
          <w:sz w:val="24"/>
          <w:szCs w:val="24"/>
        </w:rPr>
      </w:pPr>
      <w:r w:rsidRPr="00413482">
        <w:rPr>
          <w:rFonts w:ascii="Arial" w:eastAsia="Times New Roman" w:hAnsi="Arial" w:cs="Arial"/>
          <w:spacing w:val="-3"/>
          <w:sz w:val="24"/>
          <w:szCs w:val="24"/>
        </w:rPr>
        <w:tab/>
      </w:r>
      <w:r w:rsidR="00FE1F6F" w:rsidRPr="00413482">
        <w:rPr>
          <w:rFonts w:ascii="Arial" w:eastAsia="Times New Roman" w:hAnsi="Arial" w:cs="Arial"/>
          <w:spacing w:val="-3"/>
          <w:sz w:val="24"/>
          <w:szCs w:val="24"/>
        </w:rPr>
        <w:t xml:space="preserve">        </w:t>
      </w:r>
      <w:r w:rsidRPr="00413482">
        <w:rPr>
          <w:rFonts w:ascii="Arial" w:eastAsia="Times New Roman" w:hAnsi="Arial" w:cs="Arial"/>
          <w:spacing w:val="-3"/>
          <w:sz w:val="24"/>
          <w:szCs w:val="24"/>
        </w:rPr>
        <w:t xml:space="preserve">Αριθμητικά: </w:t>
      </w:r>
      <w:r w:rsidRPr="00413482">
        <w:rPr>
          <w:rFonts w:ascii="Arial" w:eastAsia="Times New Roman" w:hAnsi="Arial" w:cs="Arial"/>
          <w:b/>
          <w:spacing w:val="-3"/>
          <w:sz w:val="24"/>
          <w:szCs w:val="24"/>
        </w:rPr>
        <w:t>104,00</w:t>
      </w:r>
      <w:r w:rsidR="001679E8" w:rsidRPr="00413482">
        <w:rPr>
          <w:rFonts w:ascii="Arial" w:hAnsi="Arial" w:cs="Arial"/>
          <w:spacing w:val="-3"/>
          <w:sz w:val="24"/>
          <w:szCs w:val="24"/>
        </w:rPr>
        <w:t xml:space="preserve"> </w:t>
      </w:r>
      <w:r w:rsidR="007E2B69" w:rsidRPr="00413482">
        <w:rPr>
          <w:rFonts w:ascii="Arial" w:eastAsia="Times New Roman" w:hAnsi="Arial" w:cs="Arial"/>
          <w:b/>
          <w:spacing w:val="-3"/>
          <w:sz w:val="24"/>
          <w:szCs w:val="24"/>
        </w:rPr>
        <w:fldChar w:fldCharType="begin"/>
      </w:r>
      <w:r w:rsidRPr="00413482">
        <w:rPr>
          <w:rFonts w:ascii="Arial" w:eastAsia="Times New Roman" w:hAnsi="Arial" w:cs="Arial"/>
          <w:b/>
          <w:spacing w:val="-3"/>
          <w:sz w:val="24"/>
          <w:szCs w:val="24"/>
        </w:rPr>
        <w:instrText xml:space="preserve"> MERGEFIELD TIMH </w:instrText>
      </w:r>
      <w:r w:rsidR="007E2B69" w:rsidRPr="00413482">
        <w:rPr>
          <w:rFonts w:ascii="Arial" w:eastAsia="Times New Roman" w:hAnsi="Arial" w:cs="Arial"/>
          <w:b/>
          <w:spacing w:val="-3"/>
          <w:sz w:val="24"/>
          <w:szCs w:val="24"/>
        </w:rPr>
        <w:fldChar w:fldCharType="end"/>
      </w:r>
    </w:p>
    <w:p w:rsidR="003A195B" w:rsidRPr="00413482" w:rsidRDefault="003A195B">
      <w:pPr>
        <w:rPr>
          <w:rFonts w:ascii="Arial" w:eastAsia="Times New Roman" w:hAnsi="Arial" w:cs="Arial"/>
          <w:b/>
          <w:bCs/>
          <w:sz w:val="24"/>
          <w:szCs w:val="24"/>
        </w:rPr>
      </w:pPr>
    </w:p>
    <w:p w:rsidR="006D45E2" w:rsidRPr="00413482" w:rsidRDefault="006D45E2" w:rsidP="006D45E2">
      <w:pPr>
        <w:tabs>
          <w:tab w:val="left" w:pos="1704"/>
        </w:tabs>
        <w:suppressAutoHyphens/>
        <w:overflowPunct w:val="0"/>
        <w:autoSpaceDE w:val="0"/>
        <w:autoSpaceDN w:val="0"/>
        <w:adjustRightInd w:val="0"/>
        <w:spacing w:after="0" w:line="240" w:lineRule="auto"/>
        <w:textAlignment w:val="baseline"/>
        <w:rPr>
          <w:rFonts w:ascii="Arial" w:eastAsia="Times New Roman" w:hAnsi="Arial" w:cs="Arial"/>
          <w:b/>
          <w:spacing w:val="-3"/>
          <w:sz w:val="24"/>
          <w:szCs w:val="24"/>
        </w:rPr>
      </w:pPr>
      <w:bookmarkStart w:id="14" w:name="_Toc449760957"/>
      <w:bookmarkStart w:id="15" w:name="_Toc452176789"/>
      <w:r w:rsidRPr="00413482">
        <w:rPr>
          <w:rFonts w:ascii="Arial" w:eastAsia="Times New Roman" w:hAnsi="Arial" w:cs="Arial"/>
          <w:b/>
          <w:spacing w:val="-3"/>
          <w:sz w:val="24"/>
          <w:szCs w:val="24"/>
        </w:rPr>
        <w:t xml:space="preserve">Άρθρο </w:t>
      </w:r>
      <w:r w:rsidR="007E2B69" w:rsidRPr="00413482">
        <w:rPr>
          <w:rFonts w:ascii="Arial" w:eastAsia="Times New Roman" w:hAnsi="Arial" w:cs="Arial"/>
          <w:b/>
          <w:spacing w:val="-3"/>
          <w:sz w:val="24"/>
          <w:szCs w:val="24"/>
        </w:rPr>
        <w:fldChar w:fldCharType="begin"/>
      </w:r>
      <w:r w:rsidRPr="00413482">
        <w:rPr>
          <w:rFonts w:ascii="Arial" w:eastAsia="Times New Roman" w:hAnsi="Arial" w:cs="Arial"/>
          <w:b/>
          <w:spacing w:val="-3"/>
          <w:sz w:val="24"/>
          <w:szCs w:val="24"/>
        </w:rPr>
        <w:instrText xml:space="preserve"> </w:instrText>
      </w:r>
      <w:r w:rsidRPr="00413482">
        <w:rPr>
          <w:rFonts w:ascii="Arial" w:eastAsia="Times New Roman" w:hAnsi="Arial" w:cs="Arial"/>
          <w:b/>
          <w:spacing w:val="-3"/>
          <w:sz w:val="24"/>
          <w:szCs w:val="24"/>
          <w:lang w:val="en-US"/>
        </w:rPr>
        <w:instrText>NEXT</w:instrText>
      </w:r>
      <w:r w:rsidRPr="00413482">
        <w:rPr>
          <w:rFonts w:ascii="Arial" w:eastAsia="Times New Roman" w:hAnsi="Arial" w:cs="Arial"/>
          <w:b/>
          <w:spacing w:val="-3"/>
          <w:sz w:val="24"/>
          <w:szCs w:val="24"/>
        </w:rPr>
        <w:instrText xml:space="preserve"> </w:instrText>
      </w:r>
      <w:r w:rsidR="007E2B69" w:rsidRPr="00413482">
        <w:rPr>
          <w:rFonts w:ascii="Arial" w:eastAsia="Times New Roman" w:hAnsi="Arial" w:cs="Arial"/>
          <w:b/>
          <w:spacing w:val="-3"/>
          <w:sz w:val="24"/>
          <w:szCs w:val="24"/>
        </w:rPr>
        <w:fldChar w:fldCharType="end"/>
      </w:r>
      <w:r w:rsidR="007E2B69" w:rsidRPr="00413482">
        <w:rPr>
          <w:rFonts w:ascii="Arial" w:eastAsia="Times New Roman" w:hAnsi="Arial" w:cs="Arial"/>
          <w:b/>
          <w:spacing w:val="-3"/>
          <w:sz w:val="24"/>
          <w:szCs w:val="24"/>
        </w:rPr>
        <w:fldChar w:fldCharType="begin"/>
      </w:r>
      <w:r w:rsidRPr="00413482">
        <w:rPr>
          <w:rFonts w:ascii="Arial" w:eastAsia="Times New Roman" w:hAnsi="Arial" w:cs="Arial"/>
          <w:b/>
          <w:spacing w:val="-3"/>
          <w:sz w:val="24"/>
          <w:szCs w:val="24"/>
        </w:rPr>
        <w:instrText xml:space="preserve"> </w:instrText>
      </w:r>
      <w:r w:rsidRPr="00413482">
        <w:rPr>
          <w:rFonts w:ascii="Arial" w:eastAsia="Times New Roman" w:hAnsi="Arial" w:cs="Arial"/>
          <w:b/>
          <w:spacing w:val="-3"/>
          <w:sz w:val="24"/>
          <w:szCs w:val="24"/>
          <w:lang w:val="en-US"/>
        </w:rPr>
        <w:instrText>MERGEFIELD</w:instrText>
      </w:r>
      <w:r w:rsidRPr="00413482">
        <w:rPr>
          <w:rFonts w:ascii="Arial" w:eastAsia="Times New Roman" w:hAnsi="Arial" w:cs="Arial"/>
          <w:b/>
          <w:spacing w:val="-3"/>
          <w:sz w:val="24"/>
          <w:szCs w:val="24"/>
        </w:rPr>
        <w:instrText xml:space="preserve"> </w:instrText>
      </w:r>
      <w:r w:rsidRPr="00413482">
        <w:rPr>
          <w:rFonts w:ascii="Arial" w:eastAsia="Times New Roman" w:hAnsi="Arial" w:cs="Arial"/>
          <w:b/>
          <w:spacing w:val="-3"/>
          <w:sz w:val="24"/>
          <w:szCs w:val="24"/>
          <w:lang w:val="en-US"/>
        </w:rPr>
        <w:instrText>A</w:instrText>
      </w:r>
      <w:r w:rsidRPr="00413482">
        <w:rPr>
          <w:rFonts w:ascii="Arial" w:eastAsia="Times New Roman" w:hAnsi="Arial" w:cs="Arial"/>
          <w:b/>
          <w:spacing w:val="-3"/>
          <w:sz w:val="24"/>
          <w:szCs w:val="24"/>
        </w:rPr>
        <w:instrText>_</w:instrText>
      </w:r>
      <w:r w:rsidRPr="00413482">
        <w:rPr>
          <w:rFonts w:ascii="Arial" w:eastAsia="Times New Roman" w:hAnsi="Arial" w:cs="Arial"/>
          <w:b/>
          <w:spacing w:val="-3"/>
          <w:sz w:val="24"/>
          <w:szCs w:val="24"/>
          <w:lang w:val="en-US"/>
        </w:rPr>
        <w:instrText>T</w:instrText>
      </w:r>
      <w:r w:rsidRPr="00413482">
        <w:rPr>
          <w:rFonts w:ascii="Arial" w:eastAsia="Times New Roman" w:hAnsi="Arial" w:cs="Arial"/>
          <w:b/>
          <w:spacing w:val="-3"/>
          <w:sz w:val="24"/>
          <w:szCs w:val="24"/>
        </w:rPr>
        <w:instrText xml:space="preserve"> </w:instrText>
      </w:r>
      <w:r w:rsidR="007E2B69" w:rsidRPr="00413482">
        <w:rPr>
          <w:rFonts w:ascii="Arial" w:eastAsia="Times New Roman" w:hAnsi="Arial" w:cs="Arial"/>
          <w:b/>
          <w:spacing w:val="-3"/>
          <w:sz w:val="24"/>
          <w:szCs w:val="24"/>
        </w:rPr>
        <w:fldChar w:fldCharType="separate"/>
      </w:r>
      <w:r w:rsidRPr="00413482">
        <w:rPr>
          <w:rFonts w:ascii="Arial" w:eastAsia="Times New Roman" w:hAnsi="Arial" w:cs="Arial"/>
          <w:b/>
          <w:noProof/>
          <w:spacing w:val="-3"/>
          <w:sz w:val="24"/>
          <w:szCs w:val="24"/>
        </w:rPr>
        <w:t>Β-30</w:t>
      </w:r>
      <w:r w:rsidR="007E2B69" w:rsidRPr="00413482">
        <w:rPr>
          <w:rFonts w:ascii="Arial" w:eastAsia="Times New Roman" w:hAnsi="Arial" w:cs="Arial"/>
          <w:b/>
          <w:spacing w:val="-3"/>
          <w:sz w:val="24"/>
          <w:szCs w:val="24"/>
        </w:rPr>
        <w:fldChar w:fldCharType="end"/>
      </w:r>
      <w:r w:rsidRPr="00413482">
        <w:rPr>
          <w:rFonts w:ascii="Arial" w:eastAsia="Times New Roman" w:hAnsi="Arial" w:cs="Arial"/>
          <w:b/>
          <w:spacing w:val="-3"/>
          <w:sz w:val="24"/>
          <w:szCs w:val="24"/>
        </w:rPr>
        <w:t xml:space="preserve"> </w:t>
      </w:r>
      <w:r w:rsidRPr="00413482">
        <w:rPr>
          <w:rFonts w:ascii="Arial" w:eastAsia="Times New Roman" w:hAnsi="Arial" w:cs="Arial"/>
          <w:b/>
          <w:spacing w:val="-3"/>
          <w:sz w:val="24"/>
          <w:szCs w:val="24"/>
        </w:rPr>
        <w:tab/>
      </w:r>
      <w:bookmarkEnd w:id="14"/>
      <w:bookmarkEnd w:id="15"/>
      <w:r w:rsidRPr="00413482">
        <w:rPr>
          <w:rFonts w:ascii="Arial" w:eastAsia="Times New Roman" w:hAnsi="Arial" w:cs="Arial"/>
          <w:b/>
          <w:spacing w:val="-3"/>
          <w:sz w:val="24"/>
          <w:szCs w:val="24"/>
          <w:u w:val="single"/>
        </w:rPr>
        <w:t>ΧΑΛΥΒΔΙΝΟΣ ΟΠΛΙΣΜΟΣ ΣΚΥΡΟΔΕΜΑΤΩΝ</w:t>
      </w:r>
    </w:p>
    <w:p w:rsidR="006D45E2" w:rsidRPr="00413482" w:rsidRDefault="006D45E2" w:rsidP="006D45E2">
      <w:pPr>
        <w:tabs>
          <w:tab w:val="left" w:pos="-720"/>
        </w:tabs>
        <w:suppressAutoHyphens/>
        <w:spacing w:after="0" w:line="220" w:lineRule="auto"/>
        <w:ind w:left="284"/>
        <w:jc w:val="both"/>
        <w:rPr>
          <w:rFonts w:ascii="Arial" w:eastAsia="Times New Roman" w:hAnsi="Arial" w:cs="Arial"/>
          <w:spacing w:val="-3"/>
          <w:sz w:val="24"/>
          <w:szCs w:val="24"/>
        </w:rPr>
      </w:pP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Η τοποθέτηση του </w:t>
      </w:r>
      <w:proofErr w:type="spellStart"/>
      <w:r w:rsidRPr="00413482">
        <w:rPr>
          <w:rFonts w:ascii="Arial" w:eastAsia="Times New Roman" w:hAnsi="Arial" w:cs="Arial"/>
          <w:spacing w:val="-3"/>
          <w:sz w:val="24"/>
          <w:szCs w:val="24"/>
        </w:rPr>
        <w:t>σιδηροπλισμού</w:t>
      </w:r>
      <w:proofErr w:type="spellEnd"/>
      <w:r w:rsidRPr="00413482">
        <w:rPr>
          <w:rFonts w:ascii="Arial" w:eastAsia="Times New Roman" w:hAnsi="Arial" w:cs="Arial"/>
          <w:spacing w:val="-3"/>
          <w:sz w:val="24"/>
          <w:szCs w:val="24"/>
        </w:rPr>
        <w:t xml:space="preserve"> θα γίνεται μόνον μετά την παραλαβή του </w:t>
      </w:r>
      <w:proofErr w:type="spellStart"/>
      <w:r w:rsidRPr="00413482">
        <w:rPr>
          <w:rFonts w:ascii="Arial" w:eastAsia="Times New Roman" w:hAnsi="Arial" w:cs="Arial"/>
          <w:spacing w:val="-3"/>
          <w:sz w:val="24"/>
          <w:szCs w:val="24"/>
        </w:rPr>
        <w:t>ξυλοτύπου</w:t>
      </w:r>
      <w:proofErr w:type="spellEnd"/>
      <w:r w:rsidRPr="00413482">
        <w:rPr>
          <w:rFonts w:ascii="Arial" w:eastAsia="Times New Roman" w:hAnsi="Arial" w:cs="Arial"/>
          <w:spacing w:val="-3"/>
          <w:sz w:val="24"/>
          <w:szCs w:val="24"/>
        </w:rPr>
        <w:t xml:space="preserve"> ή της επιφανείας </w:t>
      </w:r>
      <w:proofErr w:type="spellStart"/>
      <w:r w:rsidRPr="00413482">
        <w:rPr>
          <w:rFonts w:ascii="Arial" w:eastAsia="Times New Roman" w:hAnsi="Arial" w:cs="Arial"/>
          <w:spacing w:val="-3"/>
          <w:sz w:val="24"/>
          <w:szCs w:val="24"/>
        </w:rPr>
        <w:t>έδρασης</w:t>
      </w:r>
      <w:proofErr w:type="spellEnd"/>
      <w:r w:rsidRPr="00413482">
        <w:rPr>
          <w:rFonts w:ascii="Arial" w:eastAsia="Times New Roman" w:hAnsi="Arial" w:cs="Arial"/>
          <w:spacing w:val="-3"/>
          <w:sz w:val="24"/>
          <w:szCs w:val="24"/>
        </w:rPr>
        <w:t xml:space="preserve"> του σκυροδέματος (π.χ. υπόστρωμα οπλισμένων δαπέδων κλπ).</w:t>
      </w: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 χάλυβας οπλισμού σκυροδεμάτων </w:t>
      </w:r>
      <w:proofErr w:type="spellStart"/>
      <w:r w:rsidRPr="00413482">
        <w:rPr>
          <w:rFonts w:ascii="Arial" w:eastAsia="Times New Roman" w:hAnsi="Arial" w:cs="Arial"/>
          <w:spacing w:val="-3"/>
          <w:sz w:val="24"/>
          <w:szCs w:val="24"/>
        </w:rPr>
        <w:t>επιμετράται</w:t>
      </w:r>
      <w:proofErr w:type="spellEnd"/>
      <w:r w:rsidRPr="00413482">
        <w:rPr>
          <w:rFonts w:ascii="Arial" w:eastAsia="Times New Roman" w:hAnsi="Arial" w:cs="Arial"/>
          <w:spacing w:val="-3"/>
          <w:sz w:val="24"/>
          <w:szCs w:val="24"/>
        </w:rPr>
        <w:t xml:space="preserve"> σε χιλιόγραμμα, ανά κατηγορία οπλισμού (χάλυβας B500A, B500C και δομικά πλέγματα) βάσει αναλυτικών Πινάκων Οπλισμού. </w:t>
      </w: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lastRenderedPageBreak/>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Οι Πίνακες θα </w:t>
      </w:r>
      <w:r w:rsidR="00413482" w:rsidRPr="00413482">
        <w:rPr>
          <w:rFonts w:ascii="Arial" w:eastAsia="Times New Roman" w:hAnsi="Arial" w:cs="Arial"/>
          <w:spacing w:val="-3"/>
          <w:sz w:val="24"/>
          <w:szCs w:val="24"/>
        </w:rPr>
        <w:t>συντάσσονται</w:t>
      </w:r>
      <w:r w:rsidRPr="00413482">
        <w:rPr>
          <w:rFonts w:ascii="Arial" w:eastAsia="Times New Roman" w:hAnsi="Arial" w:cs="Arial"/>
          <w:spacing w:val="-3"/>
          <w:sz w:val="24"/>
          <w:szCs w:val="24"/>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413482">
        <w:rPr>
          <w:rFonts w:ascii="Arial" w:eastAsia="Times New Roman" w:hAnsi="Arial" w:cs="Arial"/>
          <w:spacing w:val="-3"/>
          <w:sz w:val="24"/>
          <w:szCs w:val="24"/>
        </w:rPr>
        <w:t>καμμία</w:t>
      </w:r>
      <w:proofErr w:type="spellEnd"/>
      <w:r w:rsidRPr="00413482">
        <w:rPr>
          <w:rFonts w:ascii="Arial" w:eastAsia="Times New Roman" w:hAnsi="Arial" w:cs="Arial"/>
          <w:spacing w:val="-3"/>
          <w:sz w:val="24"/>
          <w:szCs w:val="24"/>
        </w:rPr>
        <w:t xml:space="preserve"> περίπτωση δεν γίνεται αποδεκτός ο προσδιορισμός του μοναδιαίου βάρους των ράβδων βάσει ζυγολογίου.</w:t>
      </w:r>
    </w:p>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6D45E2" w:rsidRPr="00413482" w:rsidTr="00384660">
        <w:trPr>
          <w:cantSplit/>
          <w:trHeight w:hRule="exact" w:val="284"/>
          <w:tblHeader/>
          <w:jc w:val="center"/>
        </w:trPr>
        <w:tc>
          <w:tcPr>
            <w:tcW w:w="1191" w:type="dxa"/>
            <w:vMerge w:val="restart"/>
            <w:vAlign w:val="center"/>
          </w:tcPr>
          <w:p w:rsidR="006D45E2" w:rsidRPr="00413482" w:rsidRDefault="006D45E2" w:rsidP="006D45E2">
            <w:pPr>
              <w:spacing w:after="0" w:line="240" w:lineRule="auto"/>
              <w:jc w:val="center"/>
              <w:rPr>
                <w:rFonts w:ascii="Arial" w:eastAsia="Times New Roman" w:hAnsi="Arial" w:cs="Arial"/>
                <w:b/>
                <w:color w:val="000000"/>
                <w:sz w:val="24"/>
                <w:szCs w:val="24"/>
                <w:lang w:val="en-GB"/>
              </w:rPr>
            </w:pPr>
            <w:proofErr w:type="spellStart"/>
            <w:r w:rsidRPr="00413482">
              <w:rPr>
                <w:rFonts w:ascii="Arial" w:eastAsia="Times New Roman" w:hAnsi="Arial" w:cs="Arial"/>
                <w:b/>
                <w:color w:val="000000"/>
                <w:sz w:val="24"/>
                <w:szCs w:val="24"/>
                <w:lang w:val="en-GB"/>
              </w:rPr>
              <w:t>Ονομ</w:t>
            </w:r>
            <w:proofErr w:type="spellEnd"/>
            <w:r w:rsidRPr="00413482">
              <w:rPr>
                <w:rFonts w:ascii="Arial" w:eastAsia="Times New Roman" w:hAnsi="Arial" w:cs="Arial"/>
                <w:b/>
                <w:color w:val="000000"/>
                <w:sz w:val="24"/>
                <w:szCs w:val="24"/>
                <w:lang w:val="en-US"/>
              </w:rPr>
              <w:t>.</w:t>
            </w:r>
            <w:r w:rsidRPr="00413482">
              <w:rPr>
                <w:rFonts w:ascii="Arial" w:eastAsia="Times New Roman" w:hAnsi="Arial" w:cs="Arial"/>
                <w:b/>
                <w:color w:val="000000"/>
                <w:sz w:val="24"/>
                <w:szCs w:val="24"/>
                <w:lang w:val="en-GB"/>
              </w:rPr>
              <w:t xml:space="preserve"> </w:t>
            </w:r>
          </w:p>
          <w:p w:rsidR="006D45E2" w:rsidRPr="00413482" w:rsidRDefault="006D45E2" w:rsidP="006D45E2">
            <w:pPr>
              <w:spacing w:after="0" w:line="240" w:lineRule="auto"/>
              <w:jc w:val="center"/>
              <w:rPr>
                <w:rFonts w:ascii="Arial" w:eastAsia="Times New Roman" w:hAnsi="Arial" w:cs="Arial"/>
                <w:b/>
                <w:color w:val="000000"/>
                <w:sz w:val="24"/>
                <w:szCs w:val="24"/>
                <w:lang w:val="en-GB"/>
              </w:rPr>
            </w:pPr>
            <w:proofErr w:type="spellStart"/>
            <w:r w:rsidRPr="00413482">
              <w:rPr>
                <w:rFonts w:ascii="Arial" w:eastAsia="Times New Roman" w:hAnsi="Arial" w:cs="Arial"/>
                <w:b/>
                <w:color w:val="000000"/>
                <w:sz w:val="24"/>
                <w:szCs w:val="24"/>
                <w:lang w:val="en-GB"/>
              </w:rPr>
              <w:t>διάμετρος</w:t>
            </w:r>
            <w:proofErr w:type="spellEnd"/>
            <w:r w:rsidRPr="00413482">
              <w:rPr>
                <w:rFonts w:ascii="Arial" w:eastAsia="Times New Roman" w:hAnsi="Arial" w:cs="Arial"/>
                <w:b/>
                <w:color w:val="000000"/>
                <w:sz w:val="24"/>
                <w:szCs w:val="24"/>
                <w:lang w:val="en-GB"/>
              </w:rPr>
              <w:t xml:space="preserve"> (</w:t>
            </w:r>
            <w:r w:rsidRPr="00413482">
              <w:rPr>
                <w:rFonts w:ascii="Arial" w:eastAsia="Times New Roman" w:hAnsi="Arial" w:cs="Arial"/>
                <w:b/>
                <w:color w:val="000000"/>
                <w:sz w:val="24"/>
                <w:szCs w:val="24"/>
                <w:lang w:val="en-US"/>
              </w:rPr>
              <w:t>mm</w:t>
            </w:r>
            <w:r w:rsidRPr="00413482">
              <w:rPr>
                <w:rFonts w:ascii="Arial" w:eastAsia="Times New Roman" w:hAnsi="Arial" w:cs="Arial"/>
                <w:b/>
                <w:color w:val="000000"/>
                <w:sz w:val="24"/>
                <w:szCs w:val="24"/>
                <w:lang w:val="en-GB"/>
              </w:rPr>
              <w:t>)</w:t>
            </w:r>
          </w:p>
        </w:tc>
        <w:tc>
          <w:tcPr>
            <w:tcW w:w="4425" w:type="dxa"/>
            <w:gridSpan w:val="5"/>
            <w:vAlign w:val="center"/>
          </w:tcPr>
          <w:p w:rsidR="006D45E2" w:rsidRPr="00413482" w:rsidRDefault="006D45E2" w:rsidP="006D45E2">
            <w:pPr>
              <w:spacing w:after="0" w:line="240" w:lineRule="auto"/>
              <w:jc w:val="center"/>
              <w:rPr>
                <w:rFonts w:ascii="Arial" w:eastAsia="Times New Roman" w:hAnsi="Arial" w:cs="Arial"/>
                <w:b/>
                <w:color w:val="000000"/>
                <w:sz w:val="24"/>
                <w:szCs w:val="24"/>
                <w:lang w:val="en-GB"/>
              </w:rPr>
            </w:pPr>
            <w:proofErr w:type="spellStart"/>
            <w:r w:rsidRPr="00413482">
              <w:rPr>
                <w:rFonts w:ascii="Arial" w:eastAsia="Times New Roman" w:hAnsi="Arial" w:cs="Arial"/>
                <w:b/>
                <w:color w:val="000000"/>
                <w:sz w:val="24"/>
                <w:szCs w:val="24"/>
                <w:lang w:val="en-GB"/>
              </w:rPr>
              <w:t>Πεδίο</w:t>
            </w:r>
            <w:proofErr w:type="spellEnd"/>
            <w:r w:rsidRPr="00413482">
              <w:rPr>
                <w:rFonts w:ascii="Arial" w:eastAsia="Times New Roman" w:hAnsi="Arial" w:cs="Arial"/>
                <w:b/>
                <w:color w:val="000000"/>
                <w:sz w:val="24"/>
                <w:szCs w:val="24"/>
                <w:lang w:val="en-GB"/>
              </w:rPr>
              <w:t xml:space="preserve"> </w:t>
            </w:r>
            <w:proofErr w:type="spellStart"/>
            <w:r w:rsidRPr="00413482">
              <w:rPr>
                <w:rFonts w:ascii="Arial" w:eastAsia="Times New Roman" w:hAnsi="Arial" w:cs="Arial"/>
                <w:b/>
                <w:color w:val="000000"/>
                <w:sz w:val="24"/>
                <w:szCs w:val="24"/>
                <w:lang w:val="en-GB"/>
              </w:rPr>
              <w:t>εφ</w:t>
            </w:r>
            <w:proofErr w:type="spellEnd"/>
            <w:r w:rsidRPr="00413482">
              <w:rPr>
                <w:rFonts w:ascii="Arial" w:eastAsia="Times New Roman" w:hAnsi="Arial" w:cs="Arial"/>
                <w:b/>
                <w:color w:val="000000"/>
                <w:sz w:val="24"/>
                <w:szCs w:val="24"/>
                <w:lang w:val="en-GB"/>
              </w:rPr>
              <w:t>αρμογής</w:t>
            </w:r>
          </w:p>
        </w:tc>
        <w:tc>
          <w:tcPr>
            <w:tcW w:w="993" w:type="dxa"/>
            <w:vMerge w:val="restart"/>
            <w:vAlign w:val="center"/>
          </w:tcPr>
          <w:p w:rsidR="006D45E2" w:rsidRPr="00413482" w:rsidRDefault="006D45E2" w:rsidP="006D45E2">
            <w:pPr>
              <w:spacing w:after="0" w:line="240" w:lineRule="auto"/>
              <w:jc w:val="center"/>
              <w:rPr>
                <w:rFonts w:ascii="Arial" w:eastAsia="Times New Roman" w:hAnsi="Arial" w:cs="Arial"/>
                <w:b/>
                <w:color w:val="000000"/>
                <w:sz w:val="24"/>
                <w:szCs w:val="24"/>
                <w:lang w:val="en-US"/>
              </w:rPr>
            </w:pPr>
            <w:proofErr w:type="spellStart"/>
            <w:r w:rsidRPr="00413482">
              <w:rPr>
                <w:rFonts w:ascii="Arial" w:eastAsia="Times New Roman" w:hAnsi="Arial" w:cs="Arial"/>
                <w:b/>
                <w:color w:val="000000"/>
                <w:sz w:val="24"/>
                <w:szCs w:val="24"/>
                <w:lang w:val="en-GB"/>
              </w:rPr>
              <w:t>Ονομ</w:t>
            </w:r>
            <w:proofErr w:type="spellEnd"/>
            <w:r w:rsidRPr="00413482">
              <w:rPr>
                <w:rFonts w:ascii="Arial" w:eastAsia="Times New Roman" w:hAnsi="Arial" w:cs="Arial"/>
                <w:b/>
                <w:color w:val="000000"/>
                <w:sz w:val="24"/>
                <w:szCs w:val="24"/>
                <w:lang w:val="en-US"/>
              </w:rPr>
              <w:t>.</w:t>
            </w:r>
            <w:r w:rsidRPr="00413482">
              <w:rPr>
                <w:rFonts w:ascii="Arial" w:eastAsia="Times New Roman" w:hAnsi="Arial" w:cs="Arial"/>
                <w:b/>
                <w:color w:val="000000"/>
                <w:sz w:val="24"/>
                <w:szCs w:val="24"/>
                <w:lang w:val="en-GB"/>
              </w:rPr>
              <w:t xml:space="preserve"> </w:t>
            </w:r>
            <w:proofErr w:type="spellStart"/>
            <w:r w:rsidRPr="00413482">
              <w:rPr>
                <w:rFonts w:ascii="Arial" w:eastAsia="Times New Roman" w:hAnsi="Arial" w:cs="Arial"/>
                <w:b/>
                <w:color w:val="000000"/>
                <w:sz w:val="24"/>
                <w:szCs w:val="24"/>
                <w:lang w:val="en-GB"/>
              </w:rPr>
              <w:t>δι</w:t>
            </w:r>
            <w:proofErr w:type="spellEnd"/>
            <w:r w:rsidRPr="00413482">
              <w:rPr>
                <w:rFonts w:ascii="Arial" w:eastAsia="Times New Roman" w:hAnsi="Arial" w:cs="Arial"/>
                <w:b/>
                <w:color w:val="000000"/>
                <w:sz w:val="24"/>
                <w:szCs w:val="24"/>
                <w:lang w:val="en-GB"/>
              </w:rPr>
              <w:t xml:space="preserve">ατομή </w:t>
            </w:r>
          </w:p>
          <w:p w:rsidR="006D45E2" w:rsidRPr="00413482" w:rsidRDefault="006D45E2" w:rsidP="006D45E2">
            <w:pPr>
              <w:spacing w:after="0" w:line="240" w:lineRule="auto"/>
              <w:jc w:val="center"/>
              <w:rPr>
                <w:rFonts w:ascii="Arial" w:eastAsia="Times New Roman" w:hAnsi="Arial" w:cs="Arial"/>
                <w:b/>
                <w:color w:val="000000"/>
                <w:sz w:val="24"/>
                <w:szCs w:val="24"/>
              </w:rPr>
            </w:pPr>
            <w:r w:rsidRPr="00413482">
              <w:rPr>
                <w:rFonts w:ascii="Arial" w:eastAsia="Times New Roman" w:hAnsi="Arial" w:cs="Arial"/>
                <w:b/>
                <w:color w:val="000000"/>
                <w:sz w:val="24"/>
                <w:szCs w:val="24"/>
                <w:lang w:val="en-GB"/>
              </w:rPr>
              <w:t>(</w:t>
            </w:r>
            <w:r w:rsidRPr="00413482">
              <w:rPr>
                <w:rFonts w:ascii="Arial" w:eastAsia="Times New Roman" w:hAnsi="Arial" w:cs="Arial"/>
                <w:b/>
                <w:color w:val="000000"/>
                <w:sz w:val="24"/>
                <w:szCs w:val="24"/>
                <w:lang w:val="en-US"/>
              </w:rPr>
              <w:t>mm</w:t>
            </w:r>
            <w:r w:rsidRPr="00413482">
              <w:rPr>
                <w:rFonts w:ascii="Arial" w:eastAsia="Times New Roman" w:hAnsi="Arial" w:cs="Arial"/>
                <w:b/>
                <w:color w:val="000000"/>
                <w:sz w:val="24"/>
                <w:szCs w:val="24"/>
                <w:vertAlign w:val="superscript"/>
                <w:lang w:val="en-GB"/>
              </w:rPr>
              <w:t>2</w:t>
            </w:r>
            <w:r w:rsidRPr="00413482">
              <w:rPr>
                <w:rFonts w:ascii="Arial" w:eastAsia="Times New Roman" w:hAnsi="Arial" w:cs="Arial"/>
                <w:b/>
                <w:color w:val="000000"/>
                <w:sz w:val="24"/>
                <w:szCs w:val="24"/>
                <w:lang w:val="en-GB"/>
              </w:rPr>
              <w:t>)</w:t>
            </w:r>
          </w:p>
        </w:tc>
        <w:tc>
          <w:tcPr>
            <w:tcW w:w="992" w:type="dxa"/>
            <w:vMerge w:val="restart"/>
            <w:vAlign w:val="center"/>
          </w:tcPr>
          <w:p w:rsidR="006D45E2" w:rsidRPr="00413482" w:rsidRDefault="006D45E2" w:rsidP="006D45E2">
            <w:pPr>
              <w:spacing w:after="0" w:line="240" w:lineRule="auto"/>
              <w:jc w:val="center"/>
              <w:rPr>
                <w:rFonts w:ascii="Arial" w:eastAsia="Times New Roman" w:hAnsi="Arial" w:cs="Arial"/>
                <w:b/>
                <w:color w:val="000000"/>
                <w:sz w:val="24"/>
                <w:szCs w:val="24"/>
              </w:rPr>
            </w:pPr>
            <w:r w:rsidRPr="00413482">
              <w:rPr>
                <w:rFonts w:ascii="Arial" w:eastAsia="Times New Roman" w:hAnsi="Arial" w:cs="Arial"/>
                <w:b/>
                <w:color w:val="000000"/>
                <w:sz w:val="24"/>
                <w:szCs w:val="24"/>
              </w:rPr>
              <w:t xml:space="preserve">Ονομ. </w:t>
            </w:r>
          </w:p>
          <w:p w:rsidR="006D45E2" w:rsidRPr="00413482" w:rsidRDefault="006D45E2" w:rsidP="006D45E2">
            <w:pPr>
              <w:spacing w:after="0" w:line="240" w:lineRule="auto"/>
              <w:jc w:val="center"/>
              <w:rPr>
                <w:rFonts w:ascii="Arial" w:eastAsia="Times New Roman" w:hAnsi="Arial" w:cs="Arial"/>
                <w:b/>
                <w:color w:val="000000"/>
                <w:sz w:val="24"/>
                <w:szCs w:val="24"/>
              </w:rPr>
            </w:pPr>
            <w:r w:rsidRPr="00413482">
              <w:rPr>
                <w:rFonts w:ascii="Arial" w:eastAsia="Times New Roman" w:hAnsi="Arial" w:cs="Arial"/>
                <w:b/>
                <w:color w:val="000000"/>
                <w:sz w:val="24"/>
                <w:szCs w:val="24"/>
              </w:rPr>
              <w:t xml:space="preserve">μάζα/ μέτρο </w:t>
            </w:r>
          </w:p>
          <w:p w:rsidR="006D45E2" w:rsidRPr="00413482" w:rsidRDefault="006D45E2" w:rsidP="006D45E2">
            <w:pPr>
              <w:spacing w:after="0" w:line="240" w:lineRule="auto"/>
              <w:jc w:val="center"/>
              <w:rPr>
                <w:rFonts w:ascii="Arial" w:eastAsia="Times New Roman" w:hAnsi="Arial" w:cs="Arial"/>
                <w:b/>
                <w:color w:val="000000"/>
                <w:sz w:val="24"/>
                <w:szCs w:val="24"/>
              </w:rPr>
            </w:pPr>
            <w:r w:rsidRPr="00413482">
              <w:rPr>
                <w:rFonts w:ascii="Arial" w:eastAsia="Times New Roman" w:hAnsi="Arial" w:cs="Arial"/>
                <w:b/>
                <w:color w:val="000000"/>
                <w:sz w:val="24"/>
                <w:szCs w:val="24"/>
              </w:rPr>
              <w:t>(</w:t>
            </w:r>
            <w:r w:rsidRPr="00413482">
              <w:rPr>
                <w:rFonts w:ascii="Arial" w:eastAsia="Times New Roman" w:hAnsi="Arial" w:cs="Arial"/>
                <w:b/>
                <w:color w:val="000000"/>
                <w:sz w:val="24"/>
                <w:szCs w:val="24"/>
                <w:lang w:val="en-US"/>
              </w:rPr>
              <w:t>kg</w:t>
            </w:r>
            <w:r w:rsidRPr="00413482">
              <w:rPr>
                <w:rFonts w:ascii="Arial" w:eastAsia="Times New Roman" w:hAnsi="Arial" w:cs="Arial"/>
                <w:b/>
                <w:color w:val="000000"/>
                <w:sz w:val="24"/>
                <w:szCs w:val="24"/>
              </w:rPr>
              <w:t>/</w:t>
            </w:r>
            <w:r w:rsidRPr="00413482">
              <w:rPr>
                <w:rFonts w:ascii="Arial" w:eastAsia="Times New Roman" w:hAnsi="Arial" w:cs="Arial"/>
                <w:b/>
                <w:color w:val="000000"/>
                <w:sz w:val="24"/>
                <w:szCs w:val="24"/>
                <w:lang w:val="en-US"/>
              </w:rPr>
              <w:t>m</w:t>
            </w:r>
            <w:r w:rsidRPr="00413482">
              <w:rPr>
                <w:rFonts w:ascii="Arial" w:eastAsia="Times New Roman" w:hAnsi="Arial" w:cs="Arial"/>
                <w:b/>
                <w:color w:val="000000"/>
                <w:sz w:val="24"/>
                <w:szCs w:val="24"/>
              </w:rPr>
              <w:t>)</w:t>
            </w:r>
          </w:p>
        </w:tc>
      </w:tr>
      <w:tr w:rsidR="006D45E2" w:rsidRPr="00413482" w:rsidTr="00384660">
        <w:trPr>
          <w:cantSplit/>
          <w:trHeight w:val="988"/>
          <w:tblHeader/>
          <w:jc w:val="center"/>
        </w:trPr>
        <w:tc>
          <w:tcPr>
            <w:tcW w:w="1191" w:type="dxa"/>
            <w:vMerge/>
            <w:vAlign w:val="center"/>
          </w:tcPr>
          <w:p w:rsidR="006D45E2" w:rsidRPr="00413482" w:rsidRDefault="006D45E2" w:rsidP="006D45E2">
            <w:pPr>
              <w:spacing w:before="40" w:after="40" w:line="240" w:lineRule="auto"/>
              <w:jc w:val="center"/>
              <w:rPr>
                <w:rFonts w:ascii="Arial" w:eastAsia="Times New Roman" w:hAnsi="Arial" w:cs="Arial"/>
                <w:color w:val="000000"/>
                <w:sz w:val="24"/>
                <w:szCs w:val="24"/>
              </w:rPr>
            </w:pPr>
          </w:p>
        </w:tc>
        <w:tc>
          <w:tcPr>
            <w:tcW w:w="850" w:type="dxa"/>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GB"/>
              </w:rPr>
            </w:pPr>
            <w:proofErr w:type="spellStart"/>
            <w:r w:rsidRPr="00413482">
              <w:rPr>
                <w:rFonts w:ascii="Arial" w:eastAsia="Times New Roman" w:hAnsi="Arial" w:cs="Arial"/>
                <w:b/>
                <w:color w:val="000000"/>
                <w:sz w:val="24"/>
                <w:szCs w:val="24"/>
                <w:lang w:val="en-GB"/>
              </w:rPr>
              <w:t>Ρά</w:t>
            </w:r>
            <w:proofErr w:type="spellEnd"/>
            <w:r w:rsidRPr="00413482">
              <w:rPr>
                <w:rFonts w:ascii="Arial" w:eastAsia="Times New Roman" w:hAnsi="Arial" w:cs="Arial"/>
                <w:b/>
                <w:color w:val="000000"/>
                <w:sz w:val="24"/>
                <w:szCs w:val="24"/>
                <w:lang w:val="en-GB"/>
              </w:rPr>
              <w:t>βδοι</w:t>
            </w:r>
          </w:p>
        </w:tc>
        <w:tc>
          <w:tcPr>
            <w:tcW w:w="1843" w:type="dxa"/>
            <w:gridSpan w:val="2"/>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GB"/>
              </w:rPr>
            </w:pPr>
            <w:proofErr w:type="spellStart"/>
            <w:r w:rsidRPr="00413482">
              <w:rPr>
                <w:rFonts w:ascii="Arial" w:eastAsia="Times New Roman" w:hAnsi="Arial" w:cs="Arial"/>
                <w:b/>
                <w:color w:val="000000"/>
                <w:sz w:val="24"/>
                <w:szCs w:val="24"/>
                <w:lang w:val="en-GB"/>
              </w:rPr>
              <w:t>Κουλούρες</w:t>
            </w:r>
            <w:proofErr w:type="spellEnd"/>
            <w:r w:rsidRPr="00413482">
              <w:rPr>
                <w:rFonts w:ascii="Arial" w:eastAsia="Times New Roman" w:hAnsi="Arial" w:cs="Arial"/>
                <w:b/>
                <w:color w:val="000000"/>
                <w:sz w:val="24"/>
                <w:szCs w:val="24"/>
                <w:lang w:val="en-GB"/>
              </w:rPr>
              <w:t xml:space="preserve"> και </w:t>
            </w:r>
            <w:proofErr w:type="spellStart"/>
            <w:r w:rsidRPr="00413482">
              <w:rPr>
                <w:rFonts w:ascii="Arial" w:eastAsia="Times New Roman" w:hAnsi="Arial" w:cs="Arial"/>
                <w:b/>
                <w:color w:val="000000"/>
                <w:sz w:val="24"/>
                <w:szCs w:val="24"/>
                <w:lang w:val="en-GB"/>
              </w:rPr>
              <w:t>ευθυγρ</w:t>
            </w:r>
            <w:proofErr w:type="spellEnd"/>
            <w:r w:rsidRPr="00413482">
              <w:rPr>
                <w:rFonts w:ascii="Arial" w:eastAsia="Times New Roman" w:hAnsi="Arial" w:cs="Arial"/>
                <w:b/>
                <w:color w:val="000000"/>
                <w:sz w:val="24"/>
                <w:szCs w:val="24"/>
                <w:lang w:val="en-GB"/>
              </w:rPr>
              <w:t>αμμισμένα π</w:t>
            </w:r>
            <w:proofErr w:type="spellStart"/>
            <w:r w:rsidRPr="00413482">
              <w:rPr>
                <w:rFonts w:ascii="Arial" w:eastAsia="Times New Roman" w:hAnsi="Arial" w:cs="Arial"/>
                <w:b/>
                <w:color w:val="000000"/>
                <w:sz w:val="24"/>
                <w:szCs w:val="24"/>
                <w:lang w:val="en-GB"/>
              </w:rPr>
              <w:t>ροϊόντ</w:t>
            </w:r>
            <w:proofErr w:type="spellEnd"/>
            <w:r w:rsidRPr="00413482">
              <w:rPr>
                <w:rFonts w:ascii="Arial" w:eastAsia="Times New Roman" w:hAnsi="Arial" w:cs="Arial"/>
                <w:b/>
                <w:color w:val="000000"/>
                <w:sz w:val="24"/>
                <w:szCs w:val="24"/>
                <w:lang w:val="en-GB"/>
              </w:rPr>
              <w:t>α</w:t>
            </w:r>
          </w:p>
        </w:tc>
        <w:tc>
          <w:tcPr>
            <w:tcW w:w="1732" w:type="dxa"/>
            <w:gridSpan w:val="2"/>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rPr>
            </w:pPr>
            <w:proofErr w:type="spellStart"/>
            <w:r w:rsidRPr="00413482">
              <w:rPr>
                <w:rFonts w:ascii="Arial" w:eastAsia="Times New Roman" w:hAnsi="Arial" w:cs="Arial"/>
                <w:b/>
                <w:color w:val="000000"/>
                <w:sz w:val="24"/>
                <w:szCs w:val="24"/>
              </w:rPr>
              <w:t>Ηλεκτρο</w:t>
            </w:r>
            <w:proofErr w:type="spellEnd"/>
            <w:r w:rsidRPr="00413482">
              <w:rPr>
                <w:rFonts w:ascii="Arial" w:eastAsia="Times New Roman" w:hAnsi="Arial" w:cs="Arial"/>
                <w:b/>
                <w:color w:val="000000"/>
                <w:sz w:val="24"/>
                <w:szCs w:val="24"/>
              </w:rPr>
              <w:t>-συγκολλημένα πλέγματα και δικτυώματα</w:t>
            </w:r>
          </w:p>
        </w:tc>
        <w:tc>
          <w:tcPr>
            <w:tcW w:w="993" w:type="dxa"/>
            <w:vMerge/>
            <w:vAlign w:val="center"/>
          </w:tcPr>
          <w:p w:rsidR="006D45E2" w:rsidRPr="00413482" w:rsidRDefault="006D45E2" w:rsidP="006D45E2">
            <w:pPr>
              <w:spacing w:before="40" w:after="40" w:line="240" w:lineRule="auto"/>
              <w:jc w:val="center"/>
              <w:rPr>
                <w:rFonts w:ascii="Arial" w:eastAsia="Times New Roman" w:hAnsi="Arial" w:cs="Arial"/>
                <w:color w:val="000000"/>
                <w:sz w:val="24"/>
                <w:szCs w:val="24"/>
              </w:rPr>
            </w:pPr>
          </w:p>
        </w:tc>
        <w:tc>
          <w:tcPr>
            <w:tcW w:w="992" w:type="dxa"/>
            <w:vMerge/>
            <w:vAlign w:val="center"/>
          </w:tcPr>
          <w:p w:rsidR="006D45E2" w:rsidRPr="00413482" w:rsidRDefault="006D45E2" w:rsidP="006D45E2">
            <w:pPr>
              <w:spacing w:before="40" w:after="40" w:line="240" w:lineRule="auto"/>
              <w:jc w:val="center"/>
              <w:rPr>
                <w:rFonts w:ascii="Arial" w:eastAsia="Times New Roman" w:hAnsi="Arial" w:cs="Arial"/>
                <w:color w:val="000000"/>
                <w:sz w:val="24"/>
                <w:szCs w:val="24"/>
              </w:rPr>
            </w:pPr>
          </w:p>
        </w:tc>
      </w:tr>
      <w:tr w:rsidR="006D45E2" w:rsidRPr="00413482" w:rsidTr="00384660">
        <w:trPr>
          <w:cantSplit/>
          <w:trHeight w:hRule="exact" w:val="284"/>
          <w:tblHeader/>
          <w:jc w:val="center"/>
        </w:trPr>
        <w:tc>
          <w:tcPr>
            <w:tcW w:w="1191" w:type="dxa"/>
            <w:vMerge/>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color w:val="000000"/>
                <w:sz w:val="24"/>
                <w:szCs w:val="24"/>
              </w:rPr>
            </w:pPr>
          </w:p>
        </w:tc>
        <w:tc>
          <w:tcPr>
            <w:tcW w:w="850" w:type="dxa"/>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US"/>
              </w:rPr>
            </w:pPr>
            <w:r w:rsidRPr="00413482">
              <w:rPr>
                <w:rFonts w:ascii="Arial" w:eastAsia="Times New Roman" w:hAnsi="Arial" w:cs="Arial"/>
                <w:b/>
                <w:color w:val="000000"/>
                <w:sz w:val="24"/>
                <w:szCs w:val="24"/>
                <w:lang w:val="en-US"/>
              </w:rPr>
              <w:t>B500C</w:t>
            </w:r>
          </w:p>
        </w:tc>
        <w:tc>
          <w:tcPr>
            <w:tcW w:w="843" w:type="dxa"/>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GB"/>
              </w:rPr>
            </w:pPr>
            <w:r w:rsidRPr="00413482">
              <w:rPr>
                <w:rFonts w:ascii="Arial" w:eastAsia="Times New Roman" w:hAnsi="Arial" w:cs="Arial"/>
                <w:b/>
                <w:color w:val="000000"/>
                <w:sz w:val="24"/>
                <w:szCs w:val="24"/>
                <w:lang w:val="en-US"/>
              </w:rPr>
              <w:t>B500</w:t>
            </w:r>
            <w:r w:rsidRPr="00413482">
              <w:rPr>
                <w:rFonts w:ascii="Arial" w:eastAsia="Times New Roman" w:hAnsi="Arial" w:cs="Arial"/>
                <w:b/>
                <w:color w:val="000000"/>
                <w:sz w:val="24"/>
                <w:szCs w:val="24"/>
                <w:lang w:val="en-GB"/>
              </w:rPr>
              <w:t>Α</w:t>
            </w:r>
          </w:p>
        </w:tc>
        <w:tc>
          <w:tcPr>
            <w:tcW w:w="1000" w:type="dxa"/>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GB"/>
              </w:rPr>
            </w:pPr>
            <w:r w:rsidRPr="00413482">
              <w:rPr>
                <w:rFonts w:ascii="Arial" w:eastAsia="Times New Roman" w:hAnsi="Arial" w:cs="Arial"/>
                <w:b/>
                <w:color w:val="000000"/>
                <w:sz w:val="24"/>
                <w:szCs w:val="24"/>
                <w:lang w:val="en-US"/>
              </w:rPr>
              <w:t>B500C</w:t>
            </w:r>
          </w:p>
        </w:tc>
        <w:tc>
          <w:tcPr>
            <w:tcW w:w="851" w:type="dxa"/>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GB"/>
              </w:rPr>
            </w:pPr>
            <w:r w:rsidRPr="00413482">
              <w:rPr>
                <w:rFonts w:ascii="Arial" w:eastAsia="Times New Roman" w:hAnsi="Arial" w:cs="Arial"/>
                <w:b/>
                <w:color w:val="000000"/>
                <w:sz w:val="24"/>
                <w:szCs w:val="24"/>
                <w:lang w:val="en-US"/>
              </w:rPr>
              <w:t>B500</w:t>
            </w:r>
            <w:r w:rsidRPr="00413482">
              <w:rPr>
                <w:rFonts w:ascii="Arial" w:eastAsia="Times New Roman" w:hAnsi="Arial" w:cs="Arial"/>
                <w:b/>
                <w:color w:val="000000"/>
                <w:sz w:val="24"/>
                <w:szCs w:val="24"/>
                <w:lang w:val="en-GB"/>
              </w:rPr>
              <w:t>Α</w:t>
            </w:r>
          </w:p>
        </w:tc>
        <w:tc>
          <w:tcPr>
            <w:tcW w:w="881" w:type="dxa"/>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b/>
                <w:color w:val="000000"/>
                <w:sz w:val="24"/>
                <w:szCs w:val="24"/>
                <w:lang w:val="en-GB"/>
              </w:rPr>
            </w:pPr>
            <w:r w:rsidRPr="00413482">
              <w:rPr>
                <w:rFonts w:ascii="Arial" w:eastAsia="Times New Roman" w:hAnsi="Arial" w:cs="Arial"/>
                <w:b/>
                <w:color w:val="000000"/>
                <w:sz w:val="24"/>
                <w:szCs w:val="24"/>
                <w:lang w:val="en-US"/>
              </w:rPr>
              <w:t>B500C</w:t>
            </w:r>
          </w:p>
        </w:tc>
        <w:tc>
          <w:tcPr>
            <w:tcW w:w="993" w:type="dxa"/>
            <w:vMerge/>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color w:val="000000"/>
                <w:sz w:val="24"/>
                <w:szCs w:val="24"/>
                <w:lang w:val="en-GB"/>
              </w:rPr>
            </w:pPr>
          </w:p>
        </w:tc>
        <w:tc>
          <w:tcPr>
            <w:tcW w:w="992" w:type="dxa"/>
            <w:vMerge/>
            <w:tcBorders>
              <w:bottom w:val="single" w:sz="4" w:space="0" w:color="auto"/>
            </w:tcBorders>
            <w:vAlign w:val="center"/>
          </w:tcPr>
          <w:p w:rsidR="006D45E2" w:rsidRPr="00413482" w:rsidRDefault="006D45E2" w:rsidP="006D45E2">
            <w:pPr>
              <w:spacing w:before="40" w:after="40" w:line="240" w:lineRule="auto"/>
              <w:jc w:val="center"/>
              <w:rPr>
                <w:rFonts w:ascii="Arial" w:eastAsia="Times New Roman" w:hAnsi="Arial" w:cs="Arial"/>
                <w:color w:val="000000"/>
                <w:sz w:val="24"/>
                <w:szCs w:val="24"/>
                <w:lang w:val="en-GB"/>
              </w:rPr>
            </w:pPr>
          </w:p>
        </w:tc>
      </w:tr>
      <w:tr w:rsidR="006D45E2" w:rsidRPr="00413482" w:rsidTr="00384660">
        <w:trPr>
          <w:cantSplit/>
          <w:jc w:val="center"/>
        </w:trPr>
        <w:tc>
          <w:tcPr>
            <w:tcW w:w="1191"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5,0</w:t>
            </w:r>
          </w:p>
        </w:tc>
        <w:tc>
          <w:tcPr>
            <w:tcW w:w="850"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43"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19,6</w:t>
            </w:r>
          </w:p>
        </w:tc>
        <w:tc>
          <w:tcPr>
            <w:tcW w:w="992" w:type="dxa"/>
            <w:tcBorders>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0,154</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5,5</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23,8</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0,187</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6,0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28,3</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0,222</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6,5</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33,2</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0,260</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7,0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38,5</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0,302</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7,5</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44,2</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0,347</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8,0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50,3</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0,395</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10,0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78,5</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0,617</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12,0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113</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0,888</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14,0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154</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1,21</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16,0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201</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1,58</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18,0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254</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sz w:val="24"/>
                <w:szCs w:val="24"/>
                <w:lang w:val="en-GB"/>
              </w:rPr>
              <w:t>2,00</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20,0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314</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2,47</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US"/>
              </w:rPr>
            </w:pPr>
            <w:r w:rsidRPr="00413482">
              <w:rPr>
                <w:rFonts w:ascii="Arial" w:eastAsia="Times New Roman" w:hAnsi="Arial" w:cs="Arial"/>
                <w:color w:val="000000"/>
                <w:sz w:val="24"/>
                <w:szCs w:val="24"/>
                <w:lang w:val="en-US"/>
              </w:rPr>
              <w:t>22</w:t>
            </w:r>
            <w:r w:rsidRPr="00413482">
              <w:rPr>
                <w:rFonts w:ascii="Arial" w:eastAsia="Times New Roman" w:hAnsi="Arial" w:cs="Arial"/>
                <w:color w:val="000000"/>
                <w:sz w:val="24"/>
                <w:szCs w:val="24"/>
                <w:lang w:val="en-GB"/>
              </w:rPr>
              <w:t>,</w:t>
            </w:r>
            <w:r w:rsidRPr="00413482">
              <w:rPr>
                <w:rFonts w:ascii="Arial" w:eastAsia="Times New Roman" w:hAnsi="Arial" w:cs="Arial"/>
                <w:color w:val="000000"/>
                <w:sz w:val="24"/>
                <w:szCs w:val="24"/>
                <w:lang w:val="en-US"/>
              </w:rPr>
              <w:t>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US"/>
              </w:rPr>
              <w:t>380</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US"/>
              </w:rPr>
            </w:pPr>
            <w:r w:rsidRPr="00413482">
              <w:rPr>
                <w:rFonts w:ascii="Arial" w:eastAsia="Times New Roman" w:hAnsi="Arial" w:cs="Arial"/>
                <w:sz w:val="24"/>
                <w:szCs w:val="24"/>
                <w:lang w:val="en-GB"/>
              </w:rPr>
              <w:t>2,98</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25,0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491</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3,85</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28,0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616</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4,83</w:t>
            </w:r>
          </w:p>
        </w:tc>
      </w:tr>
      <w:tr w:rsidR="006D45E2" w:rsidRPr="00413482" w:rsidTr="00384660">
        <w:trPr>
          <w:cantSplit/>
          <w:jc w:val="center"/>
        </w:trPr>
        <w:tc>
          <w:tcPr>
            <w:tcW w:w="119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32,0</w:t>
            </w:r>
          </w:p>
        </w:tc>
        <w:tc>
          <w:tcPr>
            <w:tcW w:w="85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804</w:t>
            </w:r>
          </w:p>
        </w:tc>
        <w:tc>
          <w:tcPr>
            <w:tcW w:w="992" w:type="dxa"/>
            <w:tcBorders>
              <w:top w:val="dotted" w:sz="4" w:space="0" w:color="auto"/>
              <w:bottom w:val="dotted"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6,31</w:t>
            </w:r>
          </w:p>
        </w:tc>
      </w:tr>
      <w:tr w:rsidR="006D45E2" w:rsidRPr="00413482" w:rsidTr="00384660">
        <w:trPr>
          <w:cantSplit/>
          <w:jc w:val="center"/>
        </w:trPr>
        <w:tc>
          <w:tcPr>
            <w:tcW w:w="1191"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40,0</w:t>
            </w:r>
          </w:p>
        </w:tc>
        <w:tc>
          <w:tcPr>
            <w:tcW w:w="850"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US"/>
              </w:rPr>
              <w:sym w:font="Symbol" w:char="F0D6"/>
            </w:r>
          </w:p>
        </w:tc>
        <w:tc>
          <w:tcPr>
            <w:tcW w:w="843"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1000"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51"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881"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p>
        </w:tc>
        <w:tc>
          <w:tcPr>
            <w:tcW w:w="993"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sz w:val="24"/>
                <w:szCs w:val="24"/>
                <w:lang w:val="en-GB"/>
              </w:rPr>
            </w:pPr>
            <w:r w:rsidRPr="00413482">
              <w:rPr>
                <w:rFonts w:ascii="Arial" w:eastAsia="Times New Roman" w:hAnsi="Arial" w:cs="Arial"/>
                <w:color w:val="000000"/>
                <w:sz w:val="24"/>
                <w:szCs w:val="24"/>
                <w:lang w:val="en-GB"/>
              </w:rPr>
              <w:t>1257</w:t>
            </w:r>
          </w:p>
        </w:tc>
        <w:tc>
          <w:tcPr>
            <w:tcW w:w="992" w:type="dxa"/>
            <w:tcBorders>
              <w:top w:val="dotted" w:sz="4" w:space="0" w:color="auto"/>
              <w:bottom w:val="single" w:sz="4" w:space="0" w:color="auto"/>
            </w:tcBorders>
            <w:vAlign w:val="center"/>
          </w:tcPr>
          <w:p w:rsidR="006D45E2" w:rsidRPr="00413482" w:rsidRDefault="006D45E2" w:rsidP="006D45E2">
            <w:pPr>
              <w:spacing w:after="0" w:line="240" w:lineRule="auto"/>
              <w:jc w:val="center"/>
              <w:rPr>
                <w:rFonts w:ascii="Arial" w:eastAsia="Times New Roman" w:hAnsi="Arial" w:cs="Arial"/>
                <w:color w:val="000000"/>
                <w:sz w:val="24"/>
                <w:szCs w:val="24"/>
                <w:lang w:val="en-GB"/>
              </w:rPr>
            </w:pPr>
            <w:r w:rsidRPr="00413482">
              <w:rPr>
                <w:rFonts w:ascii="Arial" w:eastAsia="Times New Roman" w:hAnsi="Arial" w:cs="Arial"/>
                <w:color w:val="000000"/>
                <w:sz w:val="24"/>
                <w:szCs w:val="24"/>
                <w:lang w:val="en-GB"/>
              </w:rPr>
              <w:t>9,86</w:t>
            </w:r>
          </w:p>
        </w:tc>
      </w:tr>
    </w:tbl>
    <w:p w:rsidR="006D45E2" w:rsidRPr="0041348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Στις </w:t>
      </w:r>
      <w:proofErr w:type="spellStart"/>
      <w:r w:rsidRPr="00413482">
        <w:rPr>
          <w:rFonts w:ascii="Arial" w:eastAsia="Times New Roman" w:hAnsi="Arial" w:cs="Arial"/>
          <w:sz w:val="24"/>
          <w:szCs w:val="24"/>
        </w:rPr>
        <w:t>επιμετρούμενες</w:t>
      </w:r>
      <w:proofErr w:type="spellEnd"/>
      <w:r w:rsidRPr="00413482">
        <w:rPr>
          <w:rFonts w:ascii="Arial" w:eastAsia="Times New Roman" w:hAnsi="Arial" w:cs="Arial"/>
          <w:sz w:val="24"/>
          <w:szCs w:val="24"/>
        </w:rPr>
        <w:t xml:space="preserve"> μονάδες, πέραν της προμήθειας, μεταφοράς επί τόπου, διαμόρφωσης και τοποθέτησης του οπλισμού, περιλαμβάνονται </w:t>
      </w:r>
      <w:proofErr w:type="spellStart"/>
      <w:r w:rsidRPr="00413482">
        <w:rPr>
          <w:rFonts w:ascii="Arial" w:eastAsia="Times New Roman" w:hAnsi="Arial" w:cs="Arial"/>
          <w:sz w:val="24"/>
          <w:szCs w:val="24"/>
        </w:rPr>
        <w:t>ανηγμένα</w:t>
      </w:r>
      <w:proofErr w:type="spellEnd"/>
      <w:r w:rsidRPr="00413482">
        <w:rPr>
          <w:rFonts w:ascii="Arial" w:eastAsia="Times New Roman" w:hAnsi="Arial" w:cs="Arial"/>
          <w:sz w:val="24"/>
          <w:szCs w:val="24"/>
        </w:rPr>
        <w:t xml:space="preserve"> τα ακόλουθα:</w:t>
      </w:r>
    </w:p>
    <w:p w:rsidR="006D45E2" w:rsidRPr="00413482" w:rsidRDefault="006D45E2" w:rsidP="006D45E2">
      <w:pPr>
        <w:numPr>
          <w:ilvl w:val="0"/>
          <w:numId w:val="9"/>
        </w:numPr>
        <w:spacing w:before="60" w:after="0" w:line="240" w:lineRule="atLeast"/>
        <w:ind w:left="426" w:hanging="357"/>
        <w:jc w:val="both"/>
        <w:rPr>
          <w:rFonts w:ascii="Arial" w:eastAsia="Times New Roman" w:hAnsi="Arial" w:cs="Arial"/>
          <w:sz w:val="24"/>
          <w:szCs w:val="24"/>
        </w:rPr>
      </w:pPr>
      <w:r w:rsidRPr="00413482">
        <w:rPr>
          <w:rFonts w:ascii="Arial" w:eastAsia="Times New Roman" w:hAnsi="Arial" w:cs="Arial"/>
          <w:sz w:val="24"/>
          <w:szCs w:val="24"/>
        </w:rPr>
        <w:t xml:space="preserve">Η σύνδεση των ράβδων κατά τρόπο στερεό, σε όλες ανεξάρτητα τις διασταυρώσεις και όχι εναλλάξ, με σύρμα πάχους ανάλογα με τη διάμετρο και </w:t>
      </w:r>
      <w:r w:rsidRPr="00413482">
        <w:rPr>
          <w:rFonts w:ascii="Arial" w:eastAsia="Times New Roman" w:hAnsi="Arial" w:cs="Arial"/>
          <w:sz w:val="24"/>
          <w:szCs w:val="24"/>
        </w:rPr>
        <w:lastRenderedPageBreak/>
        <w:t xml:space="preserve">τη θέση του οπλισμού ή με ηλεκτροσυγκόλληση στην περίπτωση </w:t>
      </w:r>
      <w:proofErr w:type="spellStart"/>
      <w:r w:rsidRPr="00413482">
        <w:rPr>
          <w:rFonts w:ascii="Arial" w:eastAsia="Times New Roman" w:hAnsi="Arial" w:cs="Arial"/>
          <w:sz w:val="24"/>
          <w:szCs w:val="24"/>
        </w:rPr>
        <w:t>εγχύτων</w:t>
      </w:r>
      <w:proofErr w:type="spellEnd"/>
      <w:r w:rsidRPr="00413482">
        <w:rPr>
          <w:rFonts w:ascii="Arial" w:eastAsia="Times New Roman" w:hAnsi="Arial" w:cs="Arial"/>
          <w:sz w:val="24"/>
          <w:szCs w:val="24"/>
        </w:rPr>
        <w:t xml:space="preserve"> πασσάλων. </w:t>
      </w:r>
    </w:p>
    <w:p w:rsidR="006D45E2" w:rsidRPr="00413482" w:rsidRDefault="006D45E2" w:rsidP="006D45E2">
      <w:pPr>
        <w:numPr>
          <w:ilvl w:val="0"/>
          <w:numId w:val="9"/>
        </w:numPr>
        <w:spacing w:before="60" w:after="0" w:line="240" w:lineRule="atLeast"/>
        <w:ind w:left="426" w:hanging="357"/>
        <w:jc w:val="both"/>
        <w:rPr>
          <w:rFonts w:ascii="Arial" w:eastAsia="Times New Roman" w:hAnsi="Arial" w:cs="Arial"/>
          <w:sz w:val="24"/>
          <w:szCs w:val="24"/>
        </w:rPr>
      </w:pPr>
      <w:r w:rsidRPr="00413482">
        <w:rPr>
          <w:rFonts w:ascii="Arial" w:eastAsia="Times New Roman" w:hAnsi="Arial" w:cs="Arial"/>
          <w:sz w:val="24"/>
          <w:szCs w:val="24"/>
        </w:rPr>
        <w:t xml:space="preserve">Η προμήθεια του σύρματος πρόσδεσης. </w:t>
      </w:r>
    </w:p>
    <w:p w:rsidR="006D45E2" w:rsidRPr="00413482" w:rsidRDefault="006D45E2" w:rsidP="006D45E2">
      <w:pPr>
        <w:numPr>
          <w:ilvl w:val="0"/>
          <w:numId w:val="9"/>
        </w:numPr>
        <w:spacing w:before="60" w:after="0" w:line="240" w:lineRule="atLeast"/>
        <w:ind w:left="426" w:hanging="357"/>
        <w:jc w:val="both"/>
        <w:rPr>
          <w:rFonts w:ascii="Arial" w:eastAsia="Times New Roman" w:hAnsi="Arial" w:cs="Arial"/>
          <w:sz w:val="24"/>
          <w:szCs w:val="24"/>
        </w:rPr>
      </w:pPr>
      <w:r w:rsidRPr="00413482">
        <w:rPr>
          <w:rFonts w:ascii="Arial" w:eastAsia="Times New Roman" w:hAnsi="Arial" w:cs="Arial"/>
          <w:sz w:val="24"/>
          <w:szCs w:val="24"/>
        </w:rPr>
        <w:t xml:space="preserve">Η προμήθεια και τοποθέτηση </w:t>
      </w:r>
      <w:proofErr w:type="spellStart"/>
      <w:r w:rsidRPr="00413482">
        <w:rPr>
          <w:rFonts w:ascii="Arial" w:eastAsia="Times New Roman" w:hAnsi="Arial" w:cs="Arial"/>
          <w:sz w:val="24"/>
          <w:szCs w:val="24"/>
        </w:rPr>
        <w:t>αποστατήρων</w:t>
      </w:r>
      <w:proofErr w:type="spellEnd"/>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spacers</w:t>
      </w:r>
      <w:r w:rsidRPr="00413482">
        <w:rPr>
          <w:rFonts w:ascii="Arial" w:eastAsia="Times New Roman" w:hAnsi="Arial" w:cs="Arial"/>
          <w:sz w:val="24"/>
          <w:szCs w:val="24"/>
        </w:rPr>
        <w:t xml:space="preserve">) για την εξασφάλιση του προβλεπόμενου από την μελέτη πάχους επικάλυψης του οπλισμού, καθώς και </w:t>
      </w:r>
      <w:proofErr w:type="spellStart"/>
      <w:r w:rsidRPr="00413482">
        <w:rPr>
          <w:rFonts w:ascii="Arial" w:eastAsia="Times New Roman" w:hAnsi="Arial" w:cs="Arial"/>
          <w:sz w:val="24"/>
          <w:szCs w:val="24"/>
        </w:rPr>
        <w:t>αρμοκλειδών</w:t>
      </w:r>
      <w:proofErr w:type="spellEnd"/>
      <w:r w:rsidRPr="00413482">
        <w:rPr>
          <w:rFonts w:ascii="Arial" w:eastAsia="Times New Roman" w:hAnsi="Arial" w:cs="Arial"/>
          <w:sz w:val="24"/>
          <w:szCs w:val="24"/>
        </w:rPr>
        <w:t xml:space="preserve"> (κατά </w:t>
      </w:r>
      <w:r w:rsidRPr="00413482">
        <w:rPr>
          <w:rFonts w:ascii="Arial" w:eastAsia="Times New Roman" w:hAnsi="Arial" w:cs="Arial"/>
          <w:sz w:val="24"/>
          <w:szCs w:val="24"/>
          <w:lang w:val="en-US"/>
        </w:rPr>
        <w:t>ISO</w:t>
      </w:r>
      <w:r w:rsidRPr="00413482">
        <w:rPr>
          <w:rFonts w:ascii="Arial" w:eastAsia="Times New Roman" w:hAnsi="Arial" w:cs="Arial"/>
          <w:sz w:val="24"/>
          <w:szCs w:val="24"/>
        </w:rPr>
        <w:t xml:space="preserve"> 15835-2),.</w:t>
      </w:r>
    </w:p>
    <w:p w:rsidR="006D45E2" w:rsidRPr="00413482" w:rsidRDefault="006D45E2" w:rsidP="006D45E2">
      <w:pPr>
        <w:numPr>
          <w:ilvl w:val="0"/>
          <w:numId w:val="9"/>
        </w:numPr>
        <w:spacing w:before="60" w:after="0" w:line="240" w:lineRule="atLeast"/>
        <w:ind w:left="426" w:hanging="357"/>
        <w:jc w:val="both"/>
        <w:rPr>
          <w:rFonts w:ascii="Arial" w:eastAsia="Times New Roman" w:hAnsi="Arial" w:cs="Arial"/>
          <w:sz w:val="24"/>
          <w:szCs w:val="24"/>
        </w:rPr>
      </w:pPr>
      <w:r w:rsidRPr="00413482">
        <w:rPr>
          <w:rFonts w:ascii="Arial" w:eastAsia="Times New Roman" w:hAnsi="Arial" w:cs="Arial"/>
          <w:sz w:val="24"/>
          <w:szCs w:val="24"/>
        </w:rPr>
        <w:t xml:space="preserve">Οι πλάγιες μεταφορές και η διακίνηση του οπλισμού σε οποιοδήποτε ύψος από το δάπεδο εργασίας. </w:t>
      </w:r>
    </w:p>
    <w:p w:rsidR="006D45E2" w:rsidRPr="00413482" w:rsidRDefault="006D45E2" w:rsidP="006D45E2">
      <w:pPr>
        <w:numPr>
          <w:ilvl w:val="0"/>
          <w:numId w:val="9"/>
        </w:numPr>
        <w:spacing w:before="60" w:after="0" w:line="240" w:lineRule="atLeast"/>
        <w:ind w:left="426" w:hanging="357"/>
        <w:jc w:val="both"/>
        <w:rPr>
          <w:rFonts w:ascii="Arial" w:eastAsia="Times New Roman" w:hAnsi="Arial" w:cs="Arial"/>
          <w:sz w:val="24"/>
          <w:szCs w:val="24"/>
        </w:rPr>
      </w:pPr>
      <w:r w:rsidRPr="00413482">
        <w:rPr>
          <w:rFonts w:ascii="Arial" w:eastAsia="Times New Roman" w:hAnsi="Arial" w:cs="Arial"/>
          <w:sz w:val="24"/>
          <w:szCs w:val="24"/>
        </w:rPr>
        <w:t>Η τοποθέτηση υποστηριγμάτων (</w:t>
      </w:r>
      <w:proofErr w:type="spellStart"/>
      <w:r w:rsidRPr="00413482">
        <w:rPr>
          <w:rFonts w:ascii="Arial" w:eastAsia="Times New Roman" w:hAnsi="Arial" w:cs="Arial"/>
          <w:sz w:val="24"/>
          <w:szCs w:val="24"/>
        </w:rPr>
        <w:t>καβίλιες</w:t>
      </w:r>
      <w:proofErr w:type="spellEnd"/>
      <w:r w:rsidRPr="00413482">
        <w:rPr>
          <w:rFonts w:ascii="Arial" w:eastAsia="Times New Roman" w:hAnsi="Arial" w:cs="Arial"/>
          <w:sz w:val="24"/>
          <w:szCs w:val="24"/>
        </w:rPr>
        <w:t>, αναβολείς) και ειδικών τεμαχίων ανάρτησης που τυχόν θα απαιτηθούν (εργασία και υλικά).</w:t>
      </w:r>
    </w:p>
    <w:p w:rsidR="006D45E2" w:rsidRPr="00413482" w:rsidRDefault="006D45E2" w:rsidP="006D45E2">
      <w:pPr>
        <w:numPr>
          <w:ilvl w:val="0"/>
          <w:numId w:val="9"/>
        </w:numPr>
        <w:spacing w:before="60" w:after="0" w:line="240" w:lineRule="atLeast"/>
        <w:ind w:left="426" w:hanging="357"/>
        <w:jc w:val="both"/>
        <w:rPr>
          <w:rFonts w:ascii="Arial" w:eastAsia="Times New Roman" w:hAnsi="Arial" w:cs="Arial"/>
          <w:sz w:val="24"/>
          <w:szCs w:val="24"/>
        </w:rPr>
      </w:pPr>
      <w:r w:rsidRPr="00413482">
        <w:rPr>
          <w:rFonts w:ascii="Arial" w:eastAsia="Times New Roman" w:hAnsi="Arial" w:cs="Arial"/>
          <w:sz w:val="24"/>
          <w:szCs w:val="24"/>
        </w:rPr>
        <w:t xml:space="preserve">Η </w:t>
      </w:r>
      <w:proofErr w:type="spellStart"/>
      <w:r w:rsidRPr="00413482">
        <w:rPr>
          <w:rFonts w:ascii="Arial" w:eastAsia="Times New Roman" w:hAnsi="Arial" w:cs="Arial"/>
          <w:sz w:val="24"/>
          <w:szCs w:val="24"/>
        </w:rPr>
        <w:t>απομείωση</w:t>
      </w:r>
      <w:proofErr w:type="spellEnd"/>
      <w:r w:rsidRPr="00413482">
        <w:rPr>
          <w:rFonts w:ascii="Arial" w:eastAsia="Times New Roman" w:hAnsi="Arial" w:cs="Arial"/>
          <w:sz w:val="24"/>
          <w:szCs w:val="24"/>
        </w:rPr>
        <w:t xml:space="preserve"> και φθορά του οπλισμού κατά την κοπή και κατεργασία .</w:t>
      </w:r>
    </w:p>
    <w:p w:rsidR="006D45E2" w:rsidRPr="00413482" w:rsidRDefault="006D45E2" w:rsidP="006D45E2">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p>
    <w:p w:rsidR="006D45E2" w:rsidRPr="00413482" w:rsidRDefault="006D45E2" w:rsidP="006D45E2">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Τιμή ανά χιλιόγραμμο σιδηρού οπλισμού τοποθετημένου σύμφωνα με την μελέτη.</w:t>
      </w:r>
    </w:p>
    <w:p w:rsidR="006D45E2" w:rsidRPr="00413482" w:rsidRDefault="006D45E2" w:rsidP="006D45E2">
      <w:pPr>
        <w:spacing w:after="0" w:line="240" w:lineRule="auto"/>
        <w:rPr>
          <w:rFonts w:ascii="Arial" w:eastAsia="Times New Roman" w:hAnsi="Arial" w:cs="Arial"/>
          <w:sz w:val="24"/>
          <w:szCs w:val="24"/>
        </w:rPr>
      </w:pPr>
      <w:bookmarkStart w:id="16" w:name="_Toc449760958"/>
      <w:bookmarkStart w:id="17" w:name="_Toc452176790"/>
    </w:p>
    <w:bookmarkEnd w:id="16"/>
    <w:bookmarkEnd w:id="17"/>
    <w:p w:rsidR="00384660" w:rsidRPr="00413482" w:rsidRDefault="00384660" w:rsidP="00384660">
      <w:pPr>
        <w:pStyle w:val="2"/>
        <w:numPr>
          <w:ilvl w:val="0"/>
          <w:numId w:val="0"/>
        </w:numPr>
        <w:ind w:left="1704" w:hanging="1704"/>
        <w:rPr>
          <w:rFonts w:ascii="Arial" w:hAnsi="Arial" w:cs="Arial"/>
          <w:sz w:val="24"/>
          <w:szCs w:val="24"/>
        </w:rPr>
      </w:pPr>
      <w:r w:rsidRPr="00413482">
        <w:rPr>
          <w:rFonts w:ascii="Arial" w:hAnsi="Arial" w:cs="Arial"/>
          <w:b/>
          <w:sz w:val="24"/>
          <w:szCs w:val="24"/>
          <w:u w:val="none"/>
        </w:rPr>
        <w:t xml:space="preserve">Άρθρο </w:t>
      </w:r>
      <w:r w:rsidR="007E2B69" w:rsidRPr="00413482">
        <w:rPr>
          <w:rFonts w:ascii="Arial" w:hAnsi="Arial" w:cs="Arial"/>
          <w:b/>
          <w:sz w:val="24"/>
          <w:szCs w:val="24"/>
          <w:u w:val="none"/>
        </w:rPr>
        <w:fldChar w:fldCharType="begin"/>
      </w:r>
      <w:r w:rsidRPr="00413482">
        <w:rPr>
          <w:rFonts w:ascii="Arial" w:hAnsi="Arial" w:cs="Arial"/>
          <w:b/>
          <w:sz w:val="24"/>
          <w:szCs w:val="24"/>
          <w:u w:val="none"/>
        </w:rPr>
        <w:instrText xml:space="preserve"> </w:instrText>
      </w:r>
      <w:r w:rsidRPr="00413482">
        <w:rPr>
          <w:rFonts w:ascii="Arial" w:hAnsi="Arial" w:cs="Arial"/>
          <w:b/>
          <w:sz w:val="24"/>
          <w:szCs w:val="24"/>
          <w:u w:val="none"/>
          <w:lang w:val="en-US"/>
        </w:rPr>
        <w:instrText>NEXT</w:instrText>
      </w:r>
      <w:r w:rsidRPr="00413482">
        <w:rPr>
          <w:rFonts w:ascii="Arial" w:hAnsi="Arial" w:cs="Arial"/>
          <w:b/>
          <w:sz w:val="24"/>
          <w:szCs w:val="24"/>
          <w:u w:val="none"/>
        </w:rPr>
        <w:instrText xml:space="preserve"> </w:instrText>
      </w:r>
      <w:r w:rsidR="007E2B69" w:rsidRPr="00413482">
        <w:rPr>
          <w:rFonts w:ascii="Arial" w:hAnsi="Arial" w:cs="Arial"/>
          <w:b/>
          <w:sz w:val="24"/>
          <w:szCs w:val="24"/>
          <w:u w:val="none"/>
        </w:rPr>
        <w:fldChar w:fldCharType="end"/>
      </w:r>
      <w:r w:rsidR="007E2B69" w:rsidRPr="00413482">
        <w:rPr>
          <w:rFonts w:ascii="Arial" w:hAnsi="Arial" w:cs="Arial"/>
          <w:b/>
          <w:sz w:val="24"/>
          <w:szCs w:val="24"/>
          <w:u w:val="none"/>
        </w:rPr>
        <w:fldChar w:fldCharType="begin"/>
      </w:r>
      <w:r w:rsidRPr="00413482">
        <w:rPr>
          <w:rFonts w:ascii="Arial" w:hAnsi="Arial" w:cs="Arial"/>
          <w:b/>
          <w:sz w:val="24"/>
          <w:szCs w:val="24"/>
          <w:u w:val="none"/>
        </w:rPr>
        <w:instrText xml:space="preserve"> </w:instrText>
      </w:r>
      <w:r w:rsidRPr="00413482">
        <w:rPr>
          <w:rFonts w:ascii="Arial" w:hAnsi="Arial" w:cs="Arial"/>
          <w:b/>
          <w:sz w:val="24"/>
          <w:szCs w:val="24"/>
          <w:u w:val="none"/>
          <w:lang w:val="en-US"/>
        </w:rPr>
        <w:instrText>MERGEFIELD</w:instrText>
      </w:r>
      <w:r w:rsidRPr="00413482">
        <w:rPr>
          <w:rFonts w:ascii="Arial" w:hAnsi="Arial" w:cs="Arial"/>
          <w:b/>
          <w:sz w:val="24"/>
          <w:szCs w:val="24"/>
          <w:u w:val="none"/>
        </w:rPr>
        <w:instrText xml:space="preserve"> </w:instrText>
      </w:r>
      <w:r w:rsidRPr="00413482">
        <w:rPr>
          <w:rFonts w:ascii="Arial" w:hAnsi="Arial" w:cs="Arial"/>
          <w:b/>
          <w:sz w:val="24"/>
          <w:szCs w:val="24"/>
          <w:u w:val="none"/>
          <w:lang w:val="en-US"/>
        </w:rPr>
        <w:instrText>A</w:instrText>
      </w:r>
      <w:r w:rsidRPr="00413482">
        <w:rPr>
          <w:rFonts w:ascii="Arial" w:hAnsi="Arial" w:cs="Arial"/>
          <w:b/>
          <w:sz w:val="24"/>
          <w:szCs w:val="24"/>
          <w:u w:val="none"/>
        </w:rPr>
        <w:instrText>_</w:instrText>
      </w:r>
      <w:r w:rsidRPr="00413482">
        <w:rPr>
          <w:rFonts w:ascii="Arial" w:hAnsi="Arial" w:cs="Arial"/>
          <w:b/>
          <w:sz w:val="24"/>
          <w:szCs w:val="24"/>
          <w:u w:val="none"/>
          <w:lang w:val="en-US"/>
        </w:rPr>
        <w:instrText>T</w:instrText>
      </w:r>
      <w:r w:rsidRPr="00413482">
        <w:rPr>
          <w:rFonts w:ascii="Arial" w:hAnsi="Arial" w:cs="Arial"/>
          <w:b/>
          <w:sz w:val="24"/>
          <w:szCs w:val="24"/>
          <w:u w:val="none"/>
        </w:rPr>
        <w:instrText xml:space="preserve"> </w:instrText>
      </w:r>
      <w:r w:rsidR="007E2B69" w:rsidRPr="00413482">
        <w:rPr>
          <w:rFonts w:ascii="Arial" w:hAnsi="Arial" w:cs="Arial"/>
          <w:b/>
          <w:sz w:val="24"/>
          <w:szCs w:val="24"/>
          <w:u w:val="none"/>
        </w:rPr>
        <w:fldChar w:fldCharType="separate"/>
      </w:r>
      <w:r w:rsidRPr="00413482">
        <w:rPr>
          <w:rFonts w:ascii="Arial" w:hAnsi="Arial" w:cs="Arial"/>
          <w:b/>
          <w:noProof/>
          <w:sz w:val="24"/>
          <w:szCs w:val="24"/>
          <w:u w:val="none"/>
        </w:rPr>
        <w:t>Β-30.1</w:t>
      </w:r>
      <w:r w:rsidR="007E2B69" w:rsidRPr="00413482">
        <w:rPr>
          <w:rFonts w:ascii="Arial" w:hAnsi="Arial" w:cs="Arial"/>
          <w:b/>
          <w:sz w:val="24"/>
          <w:szCs w:val="24"/>
          <w:u w:val="none"/>
        </w:rPr>
        <w:fldChar w:fldCharType="end"/>
      </w:r>
      <w:r w:rsidRPr="00413482">
        <w:rPr>
          <w:rFonts w:ascii="Arial" w:hAnsi="Arial" w:cs="Arial"/>
          <w:sz w:val="24"/>
          <w:szCs w:val="24"/>
          <w:u w:val="none"/>
        </w:rPr>
        <w:t xml:space="preserve"> </w:t>
      </w:r>
      <w:r w:rsidRPr="00413482">
        <w:rPr>
          <w:rFonts w:ascii="Arial" w:hAnsi="Arial" w:cs="Arial"/>
          <w:sz w:val="24"/>
          <w:szCs w:val="24"/>
          <w:u w:val="none"/>
        </w:rPr>
        <w:tab/>
      </w:r>
      <w:r w:rsidRPr="00413482">
        <w:rPr>
          <w:rFonts w:ascii="Arial" w:hAnsi="Arial" w:cs="Arial"/>
          <w:sz w:val="24"/>
          <w:szCs w:val="24"/>
        </w:rPr>
        <w:t xml:space="preserve">Χάλυβας οπλισμού σκυροδέματος </w:t>
      </w:r>
      <w:r w:rsidRPr="00413482">
        <w:rPr>
          <w:rFonts w:ascii="Arial" w:hAnsi="Arial" w:cs="Arial"/>
          <w:sz w:val="24"/>
          <w:szCs w:val="24"/>
          <w:lang w:val="en-US"/>
        </w:rPr>
        <w:t>B</w:t>
      </w:r>
      <w:r w:rsidRPr="00413482">
        <w:rPr>
          <w:rFonts w:ascii="Arial" w:hAnsi="Arial" w:cs="Arial"/>
          <w:sz w:val="24"/>
          <w:szCs w:val="24"/>
        </w:rPr>
        <w:t>500</w:t>
      </w:r>
      <w:r w:rsidRPr="00413482">
        <w:rPr>
          <w:rFonts w:ascii="Arial" w:hAnsi="Arial" w:cs="Arial"/>
          <w:sz w:val="24"/>
          <w:szCs w:val="24"/>
          <w:lang w:val="en-US"/>
        </w:rPr>
        <w:t>A</w:t>
      </w:r>
    </w:p>
    <w:p w:rsidR="00384660" w:rsidRPr="00413482" w:rsidRDefault="00384660" w:rsidP="00384660">
      <w:pPr>
        <w:pStyle w:val="ANATH"/>
        <w:ind w:left="1701"/>
        <w:rPr>
          <w:rFonts w:ascii="Arial" w:hAnsi="Arial" w:cs="Arial"/>
          <w:sz w:val="24"/>
          <w:szCs w:val="24"/>
          <w:u w:val="none"/>
        </w:rPr>
      </w:pPr>
      <w:r w:rsidRPr="00413482">
        <w:rPr>
          <w:rFonts w:ascii="Arial" w:hAnsi="Arial" w:cs="Arial"/>
          <w:sz w:val="24"/>
          <w:szCs w:val="24"/>
          <w:u w:val="none"/>
        </w:rPr>
        <w:t>(</w:t>
      </w:r>
      <w:proofErr w:type="spellStart"/>
      <w:r w:rsidRPr="00413482">
        <w:rPr>
          <w:rFonts w:ascii="Arial" w:hAnsi="Arial" w:cs="Arial"/>
          <w:sz w:val="24"/>
          <w:szCs w:val="24"/>
          <w:u w:val="none"/>
        </w:rPr>
        <w:t>Aναθεωρείται</w:t>
      </w:r>
      <w:proofErr w:type="spellEnd"/>
      <w:r w:rsidRPr="00413482">
        <w:rPr>
          <w:rFonts w:ascii="Arial" w:hAnsi="Arial" w:cs="Arial"/>
          <w:sz w:val="24"/>
          <w:szCs w:val="24"/>
          <w:u w:val="none"/>
        </w:rPr>
        <w:t xml:space="preserve"> με το άρθρο </w:t>
      </w:r>
      <w:r w:rsidR="007E2B69" w:rsidRPr="00413482">
        <w:rPr>
          <w:rFonts w:ascii="Arial" w:hAnsi="Arial" w:cs="Arial"/>
          <w:sz w:val="24"/>
          <w:szCs w:val="24"/>
          <w:u w:val="none"/>
        </w:rPr>
        <w:fldChar w:fldCharType="begin"/>
      </w:r>
      <w:r w:rsidRPr="00413482">
        <w:rPr>
          <w:rFonts w:ascii="Arial" w:hAnsi="Arial" w:cs="Arial"/>
          <w:sz w:val="24"/>
          <w:szCs w:val="24"/>
          <w:u w:val="none"/>
        </w:rPr>
        <w:instrText xml:space="preserve"> MERGEFIELD ANATH</w:instrText>
      </w:r>
      <w:r w:rsidR="007E2B69" w:rsidRPr="00413482">
        <w:rPr>
          <w:rFonts w:ascii="Arial" w:hAnsi="Arial" w:cs="Arial"/>
          <w:sz w:val="24"/>
          <w:szCs w:val="24"/>
          <w:u w:val="none"/>
        </w:rPr>
        <w:fldChar w:fldCharType="separate"/>
      </w:r>
      <w:r w:rsidRPr="00413482">
        <w:rPr>
          <w:rFonts w:ascii="Arial" w:hAnsi="Arial" w:cs="Arial"/>
          <w:noProof/>
          <w:sz w:val="24"/>
          <w:szCs w:val="24"/>
          <w:u w:val="none"/>
        </w:rPr>
        <w:t>ΟΔΟ-2611</w:t>
      </w:r>
      <w:r w:rsidR="007E2B69" w:rsidRPr="00413482">
        <w:rPr>
          <w:rFonts w:ascii="Arial" w:hAnsi="Arial" w:cs="Arial"/>
          <w:sz w:val="24"/>
          <w:szCs w:val="24"/>
          <w:u w:val="none"/>
        </w:rPr>
        <w:fldChar w:fldCharType="end"/>
      </w:r>
      <w:r w:rsidRPr="00413482">
        <w:rPr>
          <w:rFonts w:ascii="Arial" w:hAnsi="Arial" w:cs="Arial"/>
          <w:sz w:val="24"/>
          <w:szCs w:val="24"/>
          <w:u w:val="none"/>
        </w:rPr>
        <w:t>)</w:t>
      </w:r>
    </w:p>
    <w:p w:rsidR="00384660" w:rsidRPr="00413482" w:rsidRDefault="00384660" w:rsidP="00384660">
      <w:pPr>
        <w:tabs>
          <w:tab w:val="left" w:pos="-720"/>
        </w:tabs>
        <w:suppressAutoHyphens/>
        <w:spacing w:line="220" w:lineRule="auto"/>
        <w:ind w:left="284"/>
        <w:jc w:val="both"/>
        <w:rPr>
          <w:rFonts w:ascii="Arial" w:hAnsi="Arial" w:cs="Arial"/>
          <w:spacing w:val="-3"/>
          <w:sz w:val="24"/>
          <w:szCs w:val="24"/>
        </w:rPr>
      </w:pPr>
    </w:p>
    <w:p w:rsidR="00384660" w:rsidRPr="00413482" w:rsidRDefault="00384660" w:rsidP="00384660">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 w:val="24"/>
          <w:szCs w:val="24"/>
        </w:rPr>
      </w:pPr>
      <w:r w:rsidRPr="00413482">
        <w:rPr>
          <w:rFonts w:ascii="Arial" w:eastAsia="Times New Roman" w:hAnsi="Arial" w:cs="Arial"/>
          <w:b/>
          <w:spacing w:val="-3"/>
          <w:sz w:val="24"/>
          <w:szCs w:val="24"/>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Ολογράφως: ένα και δεκαπέντε λεπτά</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OLOGR </w:instrText>
      </w:r>
      <w:r w:rsidR="007E2B69" w:rsidRPr="00413482">
        <w:rPr>
          <w:rFonts w:ascii="Arial" w:eastAsia="Times New Roman" w:hAnsi="Arial" w:cs="Arial"/>
          <w:spacing w:val="-3"/>
          <w:sz w:val="24"/>
          <w:szCs w:val="24"/>
        </w:rPr>
        <w:fldChar w:fldCharType="end"/>
      </w:r>
    </w:p>
    <w:p w:rsidR="00384660" w:rsidRPr="00413482" w:rsidRDefault="00384660" w:rsidP="00384660">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b/>
          <w:spacing w:val="-3"/>
          <w:sz w:val="24"/>
          <w:szCs w:val="24"/>
        </w:rPr>
      </w:pPr>
      <w:r w:rsidRPr="00413482">
        <w:rPr>
          <w:rFonts w:ascii="Arial" w:eastAsia="Times New Roman" w:hAnsi="Arial" w:cs="Arial"/>
          <w:spacing w:val="-3"/>
          <w:sz w:val="24"/>
          <w:szCs w:val="24"/>
        </w:rPr>
        <w:tab/>
        <w:t xml:space="preserve">Αριθμητικά: </w:t>
      </w:r>
      <w:r w:rsidRPr="00413482">
        <w:rPr>
          <w:rFonts w:ascii="Arial" w:eastAsia="Times New Roman" w:hAnsi="Arial" w:cs="Arial"/>
          <w:b/>
          <w:spacing w:val="-3"/>
          <w:sz w:val="24"/>
          <w:szCs w:val="24"/>
        </w:rPr>
        <w:t>1,15</w:t>
      </w:r>
      <w:r w:rsidR="007E2B69" w:rsidRPr="00413482">
        <w:rPr>
          <w:rFonts w:ascii="Arial" w:eastAsia="Times New Roman" w:hAnsi="Arial" w:cs="Arial"/>
          <w:b/>
          <w:spacing w:val="-3"/>
          <w:sz w:val="24"/>
          <w:szCs w:val="24"/>
        </w:rPr>
        <w:fldChar w:fldCharType="begin"/>
      </w:r>
      <w:r w:rsidRPr="00413482">
        <w:rPr>
          <w:rFonts w:ascii="Arial" w:eastAsia="Times New Roman" w:hAnsi="Arial" w:cs="Arial"/>
          <w:b/>
          <w:spacing w:val="-3"/>
          <w:sz w:val="24"/>
          <w:szCs w:val="24"/>
        </w:rPr>
        <w:instrText xml:space="preserve"> MERGEFIELD TIMH </w:instrText>
      </w:r>
      <w:r w:rsidR="007E2B69" w:rsidRPr="00413482">
        <w:rPr>
          <w:rFonts w:ascii="Arial" w:eastAsia="Times New Roman" w:hAnsi="Arial" w:cs="Arial"/>
          <w:b/>
          <w:spacing w:val="-3"/>
          <w:sz w:val="24"/>
          <w:szCs w:val="24"/>
        </w:rPr>
        <w:fldChar w:fldCharType="end"/>
      </w:r>
    </w:p>
    <w:p w:rsidR="006D45E2" w:rsidRPr="00413482" w:rsidRDefault="006D45E2" w:rsidP="006D45E2">
      <w:pPr>
        <w:spacing w:after="0" w:line="240" w:lineRule="auto"/>
        <w:rPr>
          <w:rFonts w:ascii="Arial" w:eastAsia="Times New Roman" w:hAnsi="Arial" w:cs="Arial"/>
          <w:sz w:val="24"/>
          <w:szCs w:val="24"/>
        </w:rPr>
      </w:pPr>
    </w:p>
    <w:p w:rsidR="006D45E2" w:rsidRPr="00413482" w:rsidRDefault="006D45E2" w:rsidP="006D45E2">
      <w:pPr>
        <w:tabs>
          <w:tab w:val="left" w:pos="-720"/>
        </w:tabs>
        <w:suppressAutoHyphens/>
        <w:spacing w:after="0" w:line="220" w:lineRule="auto"/>
        <w:ind w:left="284"/>
        <w:jc w:val="both"/>
        <w:rPr>
          <w:rFonts w:ascii="Arial" w:eastAsia="Times New Roman" w:hAnsi="Arial" w:cs="Arial"/>
          <w:spacing w:val="-3"/>
          <w:sz w:val="24"/>
          <w:szCs w:val="24"/>
        </w:rPr>
      </w:pPr>
    </w:p>
    <w:p w:rsidR="006D45E2" w:rsidRPr="00413482" w:rsidRDefault="006D45E2" w:rsidP="006D45E2">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4"/>
          <w:szCs w:val="24"/>
          <w:u w:val="single"/>
        </w:rPr>
      </w:pPr>
      <w:bookmarkStart w:id="18" w:name="_Toc449760961"/>
      <w:bookmarkStart w:id="19" w:name="_Toc452176793"/>
      <w:r w:rsidRPr="00413482">
        <w:rPr>
          <w:rFonts w:ascii="Arial" w:eastAsia="Times New Roman" w:hAnsi="Arial" w:cs="Arial"/>
          <w:b/>
          <w:sz w:val="24"/>
          <w:szCs w:val="24"/>
        </w:rPr>
        <w:t xml:space="preserve">Άρθρο </w:t>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NEXT </w:instrText>
      </w:r>
      <w:r w:rsidR="007E2B69" w:rsidRPr="00413482">
        <w:rPr>
          <w:rFonts w:ascii="Arial" w:eastAsia="Times New Roman" w:hAnsi="Arial" w:cs="Arial"/>
          <w:b/>
          <w:sz w:val="24"/>
          <w:szCs w:val="24"/>
        </w:rPr>
        <w:fldChar w:fldCharType="end"/>
      </w:r>
      <w:r w:rsidR="007E2B69" w:rsidRPr="00413482">
        <w:rPr>
          <w:rFonts w:ascii="Arial" w:eastAsia="Times New Roman" w:hAnsi="Arial" w:cs="Arial"/>
          <w:b/>
          <w:sz w:val="24"/>
          <w:szCs w:val="24"/>
        </w:rPr>
        <w:fldChar w:fldCharType="begin"/>
      </w:r>
      <w:r w:rsidRPr="00413482">
        <w:rPr>
          <w:rFonts w:ascii="Arial" w:eastAsia="Times New Roman" w:hAnsi="Arial" w:cs="Arial"/>
          <w:b/>
          <w:sz w:val="24"/>
          <w:szCs w:val="24"/>
        </w:rPr>
        <w:instrText xml:space="preserve"> MERGEFIELD A_T </w:instrText>
      </w:r>
      <w:r w:rsidR="007E2B69" w:rsidRPr="00413482">
        <w:rPr>
          <w:rFonts w:ascii="Arial" w:eastAsia="Times New Roman" w:hAnsi="Arial" w:cs="Arial"/>
          <w:b/>
          <w:sz w:val="24"/>
          <w:szCs w:val="24"/>
        </w:rPr>
        <w:fldChar w:fldCharType="separate"/>
      </w:r>
      <w:r w:rsidRPr="00413482">
        <w:rPr>
          <w:rFonts w:ascii="Arial" w:eastAsia="Times New Roman" w:hAnsi="Arial" w:cs="Arial"/>
          <w:b/>
          <w:noProof/>
          <w:sz w:val="24"/>
          <w:szCs w:val="24"/>
        </w:rPr>
        <w:t>Β-30.3</w:t>
      </w:r>
      <w:r w:rsidR="007E2B69" w:rsidRPr="00413482">
        <w:rPr>
          <w:rFonts w:ascii="Arial" w:eastAsia="Times New Roman" w:hAnsi="Arial" w:cs="Arial"/>
          <w:b/>
          <w:sz w:val="24"/>
          <w:szCs w:val="24"/>
        </w:rPr>
        <w:fldChar w:fldCharType="end"/>
      </w:r>
      <w:r w:rsidRPr="00413482">
        <w:rPr>
          <w:rFonts w:ascii="Arial" w:eastAsia="Times New Roman" w:hAnsi="Arial" w:cs="Arial"/>
          <w:sz w:val="24"/>
          <w:szCs w:val="24"/>
        </w:rPr>
        <w:t xml:space="preserve"> </w:t>
      </w:r>
      <w:r w:rsidRPr="00413482">
        <w:rPr>
          <w:rFonts w:ascii="Arial" w:eastAsia="Times New Roman" w:hAnsi="Arial" w:cs="Arial"/>
          <w:sz w:val="24"/>
          <w:szCs w:val="24"/>
        </w:rPr>
        <w:tab/>
      </w:r>
      <w:r w:rsidRPr="00413482">
        <w:rPr>
          <w:rFonts w:ascii="Arial" w:eastAsia="Times New Roman" w:hAnsi="Arial" w:cs="Arial"/>
          <w:sz w:val="24"/>
          <w:szCs w:val="24"/>
          <w:u w:val="single"/>
        </w:rPr>
        <w:t xml:space="preserve">Χαλύβδινο δομικό πλέγμα </w:t>
      </w:r>
      <w:bookmarkEnd w:id="18"/>
      <w:bookmarkEnd w:id="19"/>
      <w:r w:rsidRPr="00413482">
        <w:rPr>
          <w:rFonts w:ascii="Arial" w:eastAsia="Times New Roman" w:hAnsi="Arial" w:cs="Arial"/>
          <w:sz w:val="24"/>
          <w:szCs w:val="24"/>
          <w:u w:val="single"/>
          <w:lang w:val="en-US"/>
        </w:rPr>
        <w:t>B</w:t>
      </w:r>
      <w:r w:rsidRPr="00413482">
        <w:rPr>
          <w:rFonts w:ascii="Arial" w:eastAsia="Times New Roman" w:hAnsi="Arial" w:cs="Arial"/>
          <w:sz w:val="24"/>
          <w:szCs w:val="24"/>
          <w:u w:val="single"/>
        </w:rPr>
        <w:t>500</w:t>
      </w:r>
      <w:r w:rsidRPr="00413482">
        <w:rPr>
          <w:rFonts w:ascii="Arial" w:eastAsia="Times New Roman" w:hAnsi="Arial" w:cs="Arial"/>
          <w:sz w:val="24"/>
          <w:szCs w:val="24"/>
          <w:u w:val="single"/>
          <w:lang w:val="en-US"/>
        </w:rPr>
        <w:t>C</w:t>
      </w:r>
    </w:p>
    <w:p w:rsidR="006D45E2" w:rsidRPr="00413482" w:rsidRDefault="006D45E2" w:rsidP="006D45E2">
      <w:pPr>
        <w:suppressAutoHyphens/>
        <w:overflowPunct w:val="0"/>
        <w:autoSpaceDE w:val="0"/>
        <w:autoSpaceDN w:val="0"/>
        <w:adjustRightInd w:val="0"/>
        <w:spacing w:after="0" w:line="240" w:lineRule="auto"/>
        <w:ind w:left="1701"/>
        <w:textAlignment w:val="baseline"/>
        <w:rPr>
          <w:rFonts w:ascii="Arial" w:eastAsia="Times New Roman" w:hAnsi="Arial" w:cs="Arial"/>
          <w:spacing w:val="-3"/>
          <w:sz w:val="24"/>
          <w:szCs w:val="24"/>
        </w:rPr>
      </w:pPr>
      <w:r w:rsidRPr="00413482">
        <w:rPr>
          <w:rFonts w:ascii="Arial" w:eastAsia="Times New Roman" w:hAnsi="Arial" w:cs="Arial"/>
          <w:spacing w:val="-3"/>
          <w:sz w:val="24"/>
          <w:szCs w:val="24"/>
        </w:rPr>
        <w:t>(</w:t>
      </w:r>
      <w:proofErr w:type="spellStart"/>
      <w:r w:rsidRPr="00413482">
        <w:rPr>
          <w:rFonts w:ascii="Arial" w:eastAsia="Times New Roman" w:hAnsi="Arial" w:cs="Arial"/>
          <w:spacing w:val="-3"/>
          <w:sz w:val="24"/>
          <w:szCs w:val="24"/>
        </w:rPr>
        <w:t>Aναθεωρείται</w:t>
      </w:r>
      <w:proofErr w:type="spellEnd"/>
      <w:r w:rsidRPr="00413482">
        <w:rPr>
          <w:rFonts w:ascii="Arial" w:eastAsia="Times New Roman" w:hAnsi="Arial" w:cs="Arial"/>
          <w:spacing w:val="-3"/>
          <w:sz w:val="24"/>
          <w:szCs w:val="24"/>
        </w:rPr>
        <w:t xml:space="preserve"> με το άρθρο </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ANATH</w:instrText>
      </w:r>
      <w:r w:rsidR="007E2B69" w:rsidRPr="00413482">
        <w:rPr>
          <w:rFonts w:ascii="Arial" w:eastAsia="Times New Roman" w:hAnsi="Arial" w:cs="Arial"/>
          <w:spacing w:val="-3"/>
          <w:sz w:val="24"/>
          <w:szCs w:val="24"/>
        </w:rPr>
        <w:fldChar w:fldCharType="separate"/>
      </w:r>
      <w:r w:rsidRPr="00413482">
        <w:rPr>
          <w:rFonts w:ascii="Arial" w:eastAsia="Times New Roman" w:hAnsi="Arial" w:cs="Arial"/>
          <w:noProof/>
          <w:spacing w:val="-3"/>
          <w:sz w:val="24"/>
          <w:szCs w:val="24"/>
        </w:rPr>
        <w:t>ΥΔΡ-7018</w:t>
      </w:r>
      <w:r w:rsidR="007E2B69" w:rsidRPr="00413482">
        <w:rPr>
          <w:rFonts w:ascii="Arial" w:eastAsia="Times New Roman" w:hAnsi="Arial" w:cs="Arial"/>
          <w:spacing w:val="-3"/>
          <w:sz w:val="24"/>
          <w:szCs w:val="24"/>
        </w:rPr>
        <w:fldChar w:fldCharType="end"/>
      </w:r>
      <w:r w:rsidRPr="00413482">
        <w:rPr>
          <w:rFonts w:ascii="Arial" w:eastAsia="Times New Roman" w:hAnsi="Arial" w:cs="Arial"/>
          <w:spacing w:val="-3"/>
          <w:sz w:val="24"/>
          <w:szCs w:val="24"/>
        </w:rPr>
        <w:t>)</w:t>
      </w:r>
    </w:p>
    <w:p w:rsidR="006D45E2" w:rsidRPr="00413482" w:rsidRDefault="006D45E2" w:rsidP="006D45E2">
      <w:pPr>
        <w:tabs>
          <w:tab w:val="left" w:pos="-720"/>
        </w:tabs>
        <w:suppressAutoHyphens/>
        <w:spacing w:after="0" w:line="220" w:lineRule="auto"/>
        <w:ind w:left="284"/>
        <w:jc w:val="both"/>
        <w:rPr>
          <w:rFonts w:ascii="Arial" w:eastAsia="Times New Roman" w:hAnsi="Arial" w:cs="Arial"/>
          <w:spacing w:val="-3"/>
          <w:sz w:val="24"/>
          <w:szCs w:val="24"/>
        </w:rPr>
      </w:pPr>
    </w:p>
    <w:p w:rsidR="006D45E2" w:rsidRPr="00413482" w:rsidRDefault="006D45E2"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 w:val="24"/>
          <w:szCs w:val="24"/>
        </w:rPr>
      </w:pPr>
      <w:r w:rsidRPr="00413482">
        <w:rPr>
          <w:rFonts w:ascii="Arial" w:eastAsia="Times New Roman" w:hAnsi="Arial" w:cs="Arial"/>
          <w:b/>
          <w:spacing w:val="-3"/>
          <w:sz w:val="24"/>
          <w:szCs w:val="24"/>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 xml:space="preserve">Ολογράφως: ένα ευρώ και δεκαπέντε λεπτά </w:t>
      </w:r>
      <w:r w:rsidR="007E2B69" w:rsidRPr="00413482">
        <w:rPr>
          <w:rFonts w:ascii="Arial" w:eastAsia="Times New Roman" w:hAnsi="Arial" w:cs="Arial"/>
          <w:spacing w:val="-3"/>
          <w:sz w:val="24"/>
          <w:szCs w:val="24"/>
        </w:rPr>
        <w:fldChar w:fldCharType="begin"/>
      </w:r>
      <w:r w:rsidRPr="00413482">
        <w:rPr>
          <w:rFonts w:ascii="Arial" w:eastAsia="Times New Roman" w:hAnsi="Arial" w:cs="Arial"/>
          <w:spacing w:val="-3"/>
          <w:sz w:val="24"/>
          <w:szCs w:val="24"/>
        </w:rPr>
        <w:instrText xml:space="preserve"> MERGEFIELD OLOGR </w:instrText>
      </w:r>
      <w:r w:rsidR="007E2B69" w:rsidRPr="00413482">
        <w:rPr>
          <w:rFonts w:ascii="Arial" w:eastAsia="Times New Roman" w:hAnsi="Arial" w:cs="Arial"/>
          <w:spacing w:val="-3"/>
          <w:sz w:val="24"/>
          <w:szCs w:val="24"/>
        </w:rPr>
        <w:fldChar w:fldCharType="end"/>
      </w:r>
    </w:p>
    <w:p w:rsidR="00266E8B" w:rsidRPr="00413482" w:rsidRDefault="006D45E2" w:rsidP="00384660">
      <w:pPr>
        <w:pStyle w:val="2"/>
        <w:ind w:left="1704" w:hanging="1704"/>
        <w:rPr>
          <w:rFonts w:ascii="Arial" w:hAnsi="Arial" w:cs="Arial"/>
          <w:sz w:val="24"/>
          <w:szCs w:val="24"/>
          <w:u w:val="none"/>
        </w:rPr>
      </w:pPr>
      <w:r w:rsidRPr="00413482">
        <w:rPr>
          <w:rFonts w:ascii="Arial" w:hAnsi="Arial" w:cs="Arial"/>
          <w:spacing w:val="-3"/>
          <w:sz w:val="24"/>
          <w:szCs w:val="24"/>
          <w:u w:val="none"/>
        </w:rPr>
        <w:tab/>
      </w:r>
      <w:r w:rsidR="00742003" w:rsidRPr="00413482">
        <w:rPr>
          <w:rFonts w:ascii="Arial" w:hAnsi="Arial" w:cs="Arial"/>
          <w:spacing w:val="-3"/>
          <w:sz w:val="24"/>
          <w:szCs w:val="24"/>
          <w:u w:val="none"/>
        </w:rPr>
        <w:t xml:space="preserve">                       </w:t>
      </w:r>
      <w:r w:rsidRPr="00413482">
        <w:rPr>
          <w:rFonts w:ascii="Arial" w:hAnsi="Arial" w:cs="Arial"/>
          <w:spacing w:val="-3"/>
          <w:sz w:val="24"/>
          <w:szCs w:val="24"/>
          <w:u w:val="none"/>
        </w:rPr>
        <w:t>Αριθμητικά:</w:t>
      </w:r>
      <w:r w:rsidRPr="00413482">
        <w:rPr>
          <w:rFonts w:ascii="Arial" w:hAnsi="Arial" w:cs="Arial"/>
          <w:b/>
          <w:spacing w:val="-3"/>
          <w:sz w:val="24"/>
          <w:szCs w:val="24"/>
          <w:u w:val="none"/>
        </w:rPr>
        <w:t>1,15</w:t>
      </w:r>
      <w:r w:rsidRPr="00413482">
        <w:rPr>
          <w:rFonts w:ascii="Arial" w:hAnsi="Arial" w:cs="Arial"/>
          <w:spacing w:val="-3"/>
          <w:sz w:val="24"/>
          <w:szCs w:val="24"/>
          <w:u w:val="none"/>
        </w:rPr>
        <w:t xml:space="preserve"> </w:t>
      </w:r>
      <w:bookmarkStart w:id="20" w:name="_Toc449760986"/>
      <w:bookmarkStart w:id="21" w:name="_Toc452176818"/>
    </w:p>
    <w:p w:rsidR="00266E8B" w:rsidRPr="00413482" w:rsidRDefault="00266E8B" w:rsidP="00384660">
      <w:pPr>
        <w:pStyle w:val="2"/>
        <w:ind w:left="1704" w:hanging="1704"/>
        <w:rPr>
          <w:rFonts w:ascii="Arial" w:hAnsi="Arial" w:cs="Arial"/>
          <w:sz w:val="24"/>
          <w:szCs w:val="24"/>
        </w:rPr>
      </w:pPr>
    </w:p>
    <w:bookmarkEnd w:id="20"/>
    <w:bookmarkEnd w:id="21"/>
    <w:p w:rsidR="006D45E2" w:rsidRPr="00413482" w:rsidRDefault="007E2B69"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b/>
          <w:spacing w:val="-3"/>
          <w:sz w:val="24"/>
          <w:szCs w:val="24"/>
        </w:rPr>
      </w:pPr>
      <w:r w:rsidRPr="00413482">
        <w:rPr>
          <w:rFonts w:ascii="Arial" w:eastAsia="Times New Roman" w:hAnsi="Arial" w:cs="Arial"/>
          <w:b/>
          <w:spacing w:val="-3"/>
          <w:sz w:val="24"/>
          <w:szCs w:val="24"/>
        </w:rPr>
        <w:fldChar w:fldCharType="begin"/>
      </w:r>
      <w:r w:rsidR="006D45E2" w:rsidRPr="00413482">
        <w:rPr>
          <w:rFonts w:ascii="Arial" w:eastAsia="Times New Roman" w:hAnsi="Arial" w:cs="Arial"/>
          <w:b/>
          <w:spacing w:val="-3"/>
          <w:sz w:val="24"/>
          <w:szCs w:val="24"/>
        </w:rPr>
        <w:instrText xml:space="preserve"> MERGEFIELD TIMH </w:instrText>
      </w:r>
      <w:r w:rsidRPr="00413482">
        <w:rPr>
          <w:rFonts w:ascii="Arial" w:eastAsia="Times New Roman" w:hAnsi="Arial" w:cs="Arial"/>
          <w:b/>
          <w:spacing w:val="-3"/>
          <w:sz w:val="24"/>
          <w:szCs w:val="24"/>
        </w:rPr>
        <w:fldChar w:fldCharType="end"/>
      </w:r>
    </w:p>
    <w:p w:rsidR="00384660" w:rsidRPr="00413482" w:rsidRDefault="00384660" w:rsidP="00384660">
      <w:pPr>
        <w:spacing w:after="100" w:afterAutospacing="1" w:line="240" w:lineRule="auto"/>
        <w:contextualSpacing/>
        <w:jc w:val="both"/>
        <w:rPr>
          <w:rFonts w:ascii="Arial" w:hAnsi="Arial" w:cs="Arial"/>
          <w:i/>
          <w:sz w:val="24"/>
          <w:szCs w:val="24"/>
          <w:u w:val="single"/>
        </w:rPr>
      </w:pPr>
      <w:r w:rsidRPr="00413482">
        <w:rPr>
          <w:rFonts w:ascii="Arial" w:hAnsi="Arial" w:cs="Arial"/>
          <w:b/>
          <w:sz w:val="24"/>
          <w:szCs w:val="24"/>
        </w:rPr>
        <w:t xml:space="preserve">ΑΡΘΡΟ </w:t>
      </w:r>
      <w:r w:rsidR="007A05EB" w:rsidRPr="00413482">
        <w:rPr>
          <w:rFonts w:ascii="Arial" w:hAnsi="Arial" w:cs="Arial"/>
          <w:b/>
          <w:sz w:val="24"/>
          <w:szCs w:val="24"/>
        </w:rPr>
        <w:t>Β</w:t>
      </w:r>
      <w:r w:rsidRPr="00413482">
        <w:rPr>
          <w:rFonts w:ascii="Arial" w:hAnsi="Arial" w:cs="Arial"/>
          <w:b/>
          <w:sz w:val="24"/>
          <w:szCs w:val="24"/>
        </w:rPr>
        <w:t>-71.Ν</w:t>
      </w:r>
      <w:r w:rsidRPr="00413482">
        <w:rPr>
          <w:rFonts w:ascii="Arial" w:hAnsi="Arial" w:cs="Arial"/>
          <w:sz w:val="24"/>
          <w:szCs w:val="24"/>
        </w:rPr>
        <w:t xml:space="preserve">: </w:t>
      </w:r>
      <w:proofErr w:type="spellStart"/>
      <w:r w:rsidRPr="00413482">
        <w:rPr>
          <w:rFonts w:ascii="Arial" w:hAnsi="Arial" w:cs="Arial"/>
          <w:sz w:val="24"/>
          <w:szCs w:val="24"/>
        </w:rPr>
        <w:t>Επενδεδυμένη</w:t>
      </w:r>
      <w:proofErr w:type="spellEnd"/>
      <w:r w:rsidRPr="00413482">
        <w:rPr>
          <w:rFonts w:ascii="Arial" w:hAnsi="Arial" w:cs="Arial"/>
          <w:sz w:val="24"/>
          <w:szCs w:val="24"/>
        </w:rPr>
        <w:t xml:space="preserve"> τάφρος από σκυρόδεμα </w:t>
      </w:r>
      <w:r w:rsidRPr="00413482">
        <w:rPr>
          <w:rFonts w:ascii="Arial" w:hAnsi="Arial" w:cs="Arial"/>
          <w:sz w:val="24"/>
          <w:szCs w:val="24"/>
          <w:lang w:val="en-US"/>
        </w:rPr>
        <w:t>C</w:t>
      </w:r>
      <w:r w:rsidRPr="00413482">
        <w:rPr>
          <w:rFonts w:ascii="Arial" w:hAnsi="Arial" w:cs="Arial"/>
          <w:sz w:val="24"/>
          <w:szCs w:val="24"/>
        </w:rPr>
        <w:t>12/15 (</w:t>
      </w:r>
      <w:r w:rsidRPr="00413482">
        <w:rPr>
          <w:rFonts w:ascii="Arial" w:hAnsi="Arial" w:cs="Arial"/>
          <w:sz w:val="24"/>
          <w:szCs w:val="24"/>
          <w:lang w:val="en-US"/>
        </w:rPr>
        <w:t>B</w:t>
      </w:r>
      <w:r w:rsidRPr="00413482">
        <w:rPr>
          <w:rFonts w:ascii="Arial" w:hAnsi="Arial" w:cs="Arial"/>
          <w:sz w:val="24"/>
          <w:szCs w:val="24"/>
        </w:rPr>
        <w:t>10) (</w:t>
      </w:r>
      <w:proofErr w:type="spellStart"/>
      <w:r w:rsidRPr="00413482">
        <w:rPr>
          <w:rFonts w:ascii="Arial" w:hAnsi="Arial" w:cs="Arial"/>
          <w:sz w:val="24"/>
          <w:szCs w:val="24"/>
        </w:rPr>
        <w:t>Αναθ</w:t>
      </w:r>
      <w:proofErr w:type="spellEnd"/>
      <w:r w:rsidRPr="00413482">
        <w:rPr>
          <w:rFonts w:ascii="Arial" w:hAnsi="Arial" w:cs="Arial"/>
          <w:sz w:val="24"/>
          <w:szCs w:val="24"/>
        </w:rPr>
        <w:t>. ΟΔΟ-2531</w:t>
      </w:r>
      <w:r w:rsidRPr="00413482">
        <w:rPr>
          <w:rFonts w:ascii="Arial" w:hAnsi="Arial" w:cs="Arial"/>
          <w:i/>
          <w:sz w:val="24"/>
          <w:szCs w:val="24"/>
          <w:u w:val="single"/>
        </w:rPr>
        <w:t>)</w:t>
      </w:r>
    </w:p>
    <w:p w:rsidR="007A05EB" w:rsidRPr="00413482" w:rsidRDefault="00384660" w:rsidP="00384660">
      <w:pPr>
        <w:spacing w:after="100" w:afterAutospacing="1" w:line="240" w:lineRule="auto"/>
        <w:contextualSpacing/>
        <w:jc w:val="both"/>
        <w:rPr>
          <w:rFonts w:ascii="Arial" w:hAnsi="Arial" w:cs="Arial"/>
          <w:sz w:val="24"/>
          <w:szCs w:val="24"/>
        </w:rPr>
      </w:pPr>
      <w:r w:rsidRPr="00413482">
        <w:rPr>
          <w:rFonts w:ascii="Arial" w:hAnsi="Arial" w:cs="Arial"/>
          <w:sz w:val="24"/>
          <w:szCs w:val="24"/>
        </w:rPr>
        <w:t xml:space="preserve">Πλήρης κατασκευή </w:t>
      </w:r>
      <w:proofErr w:type="spellStart"/>
      <w:r w:rsidRPr="00413482">
        <w:rPr>
          <w:rFonts w:ascii="Arial" w:hAnsi="Arial" w:cs="Arial"/>
          <w:sz w:val="24"/>
          <w:szCs w:val="24"/>
        </w:rPr>
        <w:t>επενδεδυμένης</w:t>
      </w:r>
      <w:proofErr w:type="spellEnd"/>
      <w:r w:rsidRPr="00413482">
        <w:rPr>
          <w:rFonts w:ascii="Arial" w:hAnsi="Arial" w:cs="Arial"/>
          <w:sz w:val="24"/>
          <w:szCs w:val="24"/>
        </w:rPr>
        <w:t xml:space="preserve"> τάφρου από σκυρόδεμα </w:t>
      </w:r>
      <w:r w:rsidRPr="00413482">
        <w:rPr>
          <w:rFonts w:ascii="Arial" w:hAnsi="Arial" w:cs="Arial"/>
          <w:sz w:val="24"/>
          <w:szCs w:val="24"/>
          <w:lang w:val="en-US"/>
        </w:rPr>
        <w:t>C</w:t>
      </w:r>
      <w:r w:rsidRPr="00413482">
        <w:rPr>
          <w:rFonts w:ascii="Arial" w:hAnsi="Arial" w:cs="Arial"/>
          <w:sz w:val="24"/>
          <w:szCs w:val="24"/>
        </w:rPr>
        <w:t xml:space="preserve">12/15 (Β10) ελαφρώς οπλισμένης με δομικό πλέγμα Τ-131, διατομής κρασπέδου 40 Χ 30 εκ. και ρείθρου 120 ? 20 εκ. Στην τιμή περιλαμβάνονται οι απαραίτητες χωματουργικές εργασίες, οι </w:t>
      </w:r>
      <w:proofErr w:type="spellStart"/>
      <w:r w:rsidRPr="00413482">
        <w:rPr>
          <w:rFonts w:ascii="Arial" w:hAnsi="Arial" w:cs="Arial"/>
          <w:sz w:val="24"/>
          <w:szCs w:val="24"/>
        </w:rPr>
        <w:t>ξυλότυποι</w:t>
      </w:r>
      <w:proofErr w:type="spellEnd"/>
      <w:r w:rsidRPr="00413482">
        <w:rPr>
          <w:rFonts w:ascii="Arial" w:hAnsi="Arial" w:cs="Arial"/>
          <w:sz w:val="24"/>
          <w:szCs w:val="24"/>
        </w:rPr>
        <w:t xml:space="preserve">, ο </w:t>
      </w:r>
      <w:proofErr w:type="spellStart"/>
      <w:r w:rsidRPr="00413482">
        <w:rPr>
          <w:rFonts w:ascii="Arial" w:hAnsi="Arial" w:cs="Arial"/>
          <w:sz w:val="24"/>
          <w:szCs w:val="24"/>
        </w:rPr>
        <w:t>σιδηροπλισμός</w:t>
      </w:r>
      <w:proofErr w:type="spellEnd"/>
      <w:r w:rsidRPr="00413482">
        <w:rPr>
          <w:rFonts w:ascii="Arial" w:hAnsi="Arial" w:cs="Arial"/>
          <w:sz w:val="24"/>
          <w:szCs w:val="24"/>
        </w:rPr>
        <w:t xml:space="preserve">, η </w:t>
      </w:r>
      <w:proofErr w:type="spellStart"/>
      <w:r w:rsidRPr="00413482">
        <w:rPr>
          <w:rFonts w:ascii="Arial" w:hAnsi="Arial" w:cs="Arial"/>
          <w:sz w:val="24"/>
          <w:szCs w:val="24"/>
        </w:rPr>
        <w:t>σκυροδέτηση</w:t>
      </w:r>
      <w:proofErr w:type="spellEnd"/>
      <w:r w:rsidRPr="00413482">
        <w:rPr>
          <w:rFonts w:ascii="Arial" w:hAnsi="Arial" w:cs="Arial"/>
          <w:sz w:val="24"/>
          <w:szCs w:val="24"/>
        </w:rPr>
        <w:t xml:space="preserve"> και κάθε υλικό και εργασία για την πλήρη και έντεχνη κατασκευή. </w:t>
      </w:r>
    </w:p>
    <w:p w:rsidR="00384660" w:rsidRPr="00413482" w:rsidRDefault="00384660" w:rsidP="00384660">
      <w:pPr>
        <w:spacing w:after="100" w:afterAutospacing="1" w:line="240" w:lineRule="auto"/>
        <w:contextualSpacing/>
        <w:jc w:val="both"/>
        <w:rPr>
          <w:rFonts w:ascii="Arial" w:hAnsi="Arial" w:cs="Arial"/>
          <w:sz w:val="24"/>
          <w:szCs w:val="24"/>
        </w:rPr>
      </w:pPr>
      <w:r w:rsidRPr="00413482">
        <w:rPr>
          <w:rFonts w:ascii="Arial" w:hAnsi="Arial" w:cs="Arial"/>
          <w:sz w:val="24"/>
          <w:szCs w:val="24"/>
        </w:rPr>
        <w:t>Τιμή ανά τρέχον μέτρο.</w:t>
      </w:r>
    </w:p>
    <w:p w:rsidR="00384660" w:rsidRPr="00413482" w:rsidRDefault="00384660" w:rsidP="00384660">
      <w:pPr>
        <w:spacing w:after="100" w:afterAutospacing="1" w:line="240" w:lineRule="auto"/>
        <w:jc w:val="both"/>
        <w:rPr>
          <w:rFonts w:ascii="Arial" w:hAnsi="Arial" w:cs="Arial"/>
          <w:sz w:val="24"/>
          <w:szCs w:val="24"/>
        </w:rPr>
      </w:pPr>
      <w:r w:rsidRPr="00413482">
        <w:rPr>
          <w:rFonts w:ascii="Arial" w:hAnsi="Arial" w:cs="Arial"/>
          <w:sz w:val="24"/>
          <w:szCs w:val="24"/>
        </w:rPr>
        <w:t xml:space="preserve">ΕΥΡΩ                  </w:t>
      </w:r>
      <w:r w:rsidRPr="00413482">
        <w:rPr>
          <w:rFonts w:ascii="Arial" w:hAnsi="Arial" w:cs="Arial"/>
          <w:b/>
          <w:sz w:val="24"/>
          <w:szCs w:val="24"/>
        </w:rPr>
        <w:t>40,</w:t>
      </w:r>
      <w:r w:rsidR="00D90429" w:rsidRPr="00413482">
        <w:rPr>
          <w:rFonts w:ascii="Arial" w:hAnsi="Arial" w:cs="Arial"/>
          <w:b/>
          <w:sz w:val="24"/>
          <w:szCs w:val="24"/>
        </w:rPr>
        <w:t>00</w:t>
      </w:r>
    </w:p>
    <w:p w:rsidR="003A195B" w:rsidRPr="00413482" w:rsidRDefault="003A195B">
      <w:pPr>
        <w:rPr>
          <w:rFonts w:ascii="Arial" w:eastAsia="Times New Roman" w:hAnsi="Arial" w:cs="Arial"/>
          <w:b/>
          <w:bCs/>
          <w:sz w:val="24"/>
          <w:szCs w:val="24"/>
        </w:rPr>
      </w:pPr>
    </w:p>
    <w:p w:rsidR="00A141BC" w:rsidRPr="00413482" w:rsidRDefault="00A141BC" w:rsidP="00A141BC">
      <w:pPr>
        <w:spacing w:after="0" w:line="240" w:lineRule="auto"/>
        <w:rPr>
          <w:rFonts w:ascii="Arial" w:eastAsia="Times New Roman" w:hAnsi="Arial" w:cs="Arial"/>
          <w:b/>
          <w:bCs/>
          <w:sz w:val="24"/>
          <w:szCs w:val="24"/>
        </w:rPr>
      </w:pPr>
      <w:r w:rsidRPr="00413482">
        <w:rPr>
          <w:rFonts w:ascii="Arial" w:eastAsia="Times New Roman" w:hAnsi="Arial" w:cs="Arial"/>
          <w:b/>
          <w:bCs/>
          <w:sz w:val="24"/>
          <w:szCs w:val="24"/>
        </w:rPr>
        <w:t>12.  ΣΩΛΗΝΩΣΕΙΣ - ΔΙΚΤΥΑ</w:t>
      </w:r>
    </w:p>
    <w:p w:rsidR="0090216D" w:rsidRPr="00413482" w:rsidRDefault="0090216D" w:rsidP="0090216D">
      <w:pPr>
        <w:spacing w:after="0" w:line="240" w:lineRule="auto"/>
        <w:rPr>
          <w:rFonts w:ascii="Arial" w:eastAsia="Times New Roman" w:hAnsi="Arial" w:cs="Arial"/>
          <w:sz w:val="24"/>
          <w:szCs w:val="24"/>
        </w:rPr>
      </w:pPr>
    </w:p>
    <w:p w:rsidR="0090216D" w:rsidRPr="00413482" w:rsidRDefault="0090216D" w:rsidP="0090216D">
      <w:pPr>
        <w:spacing w:after="0" w:line="240" w:lineRule="auto"/>
        <w:rPr>
          <w:rFonts w:ascii="Arial" w:eastAsia="Times New Roman" w:hAnsi="Arial" w:cs="Arial"/>
          <w:sz w:val="24"/>
          <w:szCs w:val="24"/>
        </w:rPr>
      </w:pPr>
    </w:p>
    <w:p w:rsidR="0090216D" w:rsidRPr="00413482" w:rsidRDefault="00446282" w:rsidP="0090216D">
      <w:pPr>
        <w:tabs>
          <w:tab w:val="left" w:pos="1701"/>
        </w:tabs>
        <w:spacing w:after="0" w:line="240" w:lineRule="auto"/>
        <w:ind w:left="1701" w:hanging="1701"/>
        <w:rPr>
          <w:rFonts w:ascii="Arial" w:eastAsia="Times New Roman" w:hAnsi="Arial" w:cs="Arial"/>
          <w:sz w:val="24"/>
          <w:szCs w:val="24"/>
          <w:u w:val="single"/>
        </w:rPr>
      </w:pPr>
      <w:r w:rsidRPr="00413482">
        <w:rPr>
          <w:rFonts w:ascii="Arial" w:eastAsia="Times New Roman" w:hAnsi="Arial" w:cs="Arial"/>
          <w:b/>
          <w:sz w:val="24"/>
          <w:szCs w:val="24"/>
        </w:rPr>
        <w:t>Άρθρο</w:t>
      </w:r>
      <w:r w:rsidR="0090216D" w:rsidRPr="00413482">
        <w:rPr>
          <w:rFonts w:ascii="Arial" w:eastAsia="Times New Roman" w:hAnsi="Arial" w:cs="Arial"/>
          <w:b/>
          <w:sz w:val="24"/>
          <w:szCs w:val="24"/>
        </w:rPr>
        <w:t xml:space="preserve"> 12.01</w:t>
      </w:r>
      <w:r w:rsidR="0090216D" w:rsidRPr="00413482">
        <w:rPr>
          <w:rFonts w:ascii="Arial" w:eastAsia="Times New Roman" w:hAnsi="Arial" w:cs="Arial"/>
          <w:sz w:val="24"/>
          <w:szCs w:val="24"/>
        </w:rPr>
        <w:tab/>
      </w:r>
      <w:r w:rsidR="0090216D" w:rsidRPr="00413482">
        <w:rPr>
          <w:rFonts w:ascii="Arial" w:eastAsia="Times New Roman" w:hAnsi="Arial" w:cs="Arial"/>
          <w:sz w:val="24"/>
          <w:szCs w:val="24"/>
          <w:u w:val="single"/>
        </w:rPr>
        <w:t xml:space="preserve">Προμήθεια, μεταφορά στη θέση εγκατάστασης, και τοποθέτηση προκατασκευασμένων </w:t>
      </w:r>
      <w:proofErr w:type="spellStart"/>
      <w:r w:rsidR="0090216D" w:rsidRPr="00413482">
        <w:rPr>
          <w:rFonts w:ascii="Arial" w:eastAsia="Times New Roman" w:hAnsi="Arial" w:cs="Arial"/>
          <w:sz w:val="24"/>
          <w:szCs w:val="24"/>
          <w:u w:val="single"/>
        </w:rPr>
        <w:t>τσιμεντοσωλήνων</w:t>
      </w:r>
      <w:proofErr w:type="spellEnd"/>
      <w:r w:rsidR="0090216D" w:rsidRPr="00413482">
        <w:rPr>
          <w:rFonts w:ascii="Arial" w:eastAsia="Times New Roman" w:hAnsi="Arial" w:cs="Arial"/>
          <w:sz w:val="24"/>
          <w:szCs w:val="24"/>
          <w:u w:val="single"/>
        </w:rPr>
        <w:t xml:space="preserve"> </w:t>
      </w:r>
      <w:proofErr w:type="spellStart"/>
      <w:r w:rsidR="0090216D" w:rsidRPr="00413482">
        <w:rPr>
          <w:rFonts w:ascii="Arial" w:eastAsia="Times New Roman" w:hAnsi="Arial" w:cs="Arial"/>
          <w:sz w:val="24"/>
          <w:szCs w:val="24"/>
          <w:u w:val="single"/>
        </w:rPr>
        <w:t>κατα</w:t>
      </w:r>
      <w:proofErr w:type="spellEnd"/>
      <w:r w:rsidR="0090216D" w:rsidRPr="00413482">
        <w:rPr>
          <w:rFonts w:ascii="Arial" w:eastAsia="Times New Roman" w:hAnsi="Arial" w:cs="Arial"/>
          <w:sz w:val="24"/>
          <w:szCs w:val="24"/>
          <w:u w:val="single"/>
        </w:rPr>
        <w:t xml:space="preserve"> ΕΛΟΤ ΕΝ 1916.</w:t>
      </w:r>
    </w:p>
    <w:p w:rsidR="0090216D" w:rsidRPr="00413482" w:rsidRDefault="0090216D" w:rsidP="0090216D">
      <w:pPr>
        <w:tabs>
          <w:tab w:val="left" w:pos="1701"/>
        </w:tabs>
        <w:spacing w:after="0" w:line="240" w:lineRule="auto"/>
        <w:ind w:left="1701" w:hanging="1701"/>
        <w:jc w:val="both"/>
        <w:rPr>
          <w:rFonts w:ascii="Arial" w:eastAsia="Times New Roman" w:hAnsi="Arial" w:cs="Arial"/>
          <w:bCs/>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Προμήθεια, μεταφορά στη θέση εγκατάστασης, πλάγιες μεταφορές, καταβιβασμός στο όρυγμα, τοποθέτηση και σύνδεση </w:t>
      </w:r>
      <w:proofErr w:type="spellStart"/>
      <w:r w:rsidRPr="00413482">
        <w:rPr>
          <w:rFonts w:ascii="Arial" w:eastAsia="Times New Roman" w:hAnsi="Arial" w:cs="Arial"/>
          <w:sz w:val="24"/>
          <w:szCs w:val="24"/>
        </w:rPr>
        <w:t>τσιμεντοσωλήνων</w:t>
      </w:r>
      <w:proofErr w:type="spellEnd"/>
      <w:r w:rsidRPr="00413482">
        <w:rPr>
          <w:rFonts w:ascii="Arial" w:eastAsia="Times New Roman" w:hAnsi="Arial" w:cs="Arial"/>
          <w:sz w:val="24"/>
          <w:szCs w:val="24"/>
        </w:rPr>
        <w:t xml:space="preserve">, κατά ΕΛΟΤ ΕΝ 1916, </w:t>
      </w:r>
      <w:r w:rsidRPr="00413482">
        <w:rPr>
          <w:rFonts w:ascii="Arial" w:eastAsia="Times New Roman" w:hAnsi="Arial" w:cs="Arial"/>
          <w:sz w:val="24"/>
          <w:szCs w:val="24"/>
        </w:rPr>
        <w:lastRenderedPageBreak/>
        <w:t xml:space="preserve">από σκυρόδεμα ελάχιστης χαρακτηριστικής αντοχής 40 </w:t>
      </w:r>
      <w:r w:rsidRPr="00413482">
        <w:rPr>
          <w:rFonts w:ascii="Arial" w:eastAsia="Times New Roman" w:hAnsi="Arial" w:cs="Arial"/>
          <w:sz w:val="24"/>
          <w:szCs w:val="24"/>
          <w:lang w:val="en-US"/>
        </w:rPr>
        <w:t>MPa</w:t>
      </w:r>
      <w:r w:rsidRPr="00413482">
        <w:rPr>
          <w:rFonts w:ascii="Arial" w:eastAsia="Times New Roman" w:hAnsi="Arial" w:cs="Arial"/>
          <w:sz w:val="24"/>
          <w:szCs w:val="24"/>
        </w:rPr>
        <w:t xml:space="preserve"> με σήμανση </w:t>
      </w:r>
      <w:r w:rsidRPr="00413482">
        <w:rPr>
          <w:rFonts w:ascii="Arial" w:eastAsia="Times New Roman" w:hAnsi="Arial" w:cs="Arial"/>
          <w:sz w:val="24"/>
          <w:szCs w:val="24"/>
          <w:lang w:val="en-US"/>
        </w:rPr>
        <w:t>CE</w:t>
      </w:r>
      <w:r w:rsidRPr="00413482">
        <w:rPr>
          <w:rFonts w:ascii="Arial" w:eastAsia="Times New Roman" w:hAnsi="Arial" w:cs="Arial"/>
          <w:sz w:val="24"/>
          <w:szCs w:val="24"/>
        </w:rPr>
        <w:t xml:space="preserve">, με ελαστικό δακτύλιο </w:t>
      </w:r>
      <w:proofErr w:type="spellStart"/>
      <w:r w:rsidRPr="00413482">
        <w:rPr>
          <w:rFonts w:ascii="Arial" w:eastAsia="Times New Roman" w:hAnsi="Arial" w:cs="Arial"/>
          <w:sz w:val="24"/>
          <w:szCs w:val="24"/>
        </w:rPr>
        <w:t>στεγάνωσης</w:t>
      </w:r>
      <w:proofErr w:type="spellEnd"/>
      <w:r w:rsidRPr="00413482">
        <w:rPr>
          <w:rFonts w:ascii="Arial" w:eastAsia="Times New Roman" w:hAnsi="Arial" w:cs="Arial"/>
          <w:sz w:val="24"/>
          <w:szCs w:val="24"/>
        </w:rPr>
        <w:t xml:space="preserve"> κατά ΕΛΟΤ ΕΝ 681-1.</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Οι </w:t>
      </w:r>
      <w:proofErr w:type="spellStart"/>
      <w:r w:rsidRPr="00413482">
        <w:rPr>
          <w:rFonts w:ascii="Arial" w:eastAsia="Times New Roman" w:hAnsi="Arial" w:cs="Arial"/>
          <w:sz w:val="24"/>
          <w:szCs w:val="24"/>
        </w:rPr>
        <w:t>τσιμενοσωλήνες</w:t>
      </w:r>
      <w:proofErr w:type="spellEnd"/>
      <w:r w:rsidRPr="00413482">
        <w:rPr>
          <w:rFonts w:ascii="Arial" w:eastAsia="Times New Roman" w:hAnsi="Arial" w:cs="Arial"/>
          <w:sz w:val="24"/>
          <w:szCs w:val="24"/>
        </w:rPr>
        <w:t xml:space="preserve"> διακρίνονται ως εξής:</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426"/>
        </w:tabs>
        <w:spacing w:after="120" w:line="240" w:lineRule="auto"/>
        <w:ind w:left="425" w:hanging="425"/>
        <w:jc w:val="both"/>
        <w:rPr>
          <w:rFonts w:ascii="Arial" w:eastAsia="Times New Roman" w:hAnsi="Arial" w:cs="Arial"/>
          <w:sz w:val="24"/>
          <w:szCs w:val="24"/>
        </w:rPr>
      </w:pPr>
      <w:r w:rsidRPr="00413482">
        <w:rPr>
          <w:rFonts w:ascii="Arial" w:eastAsia="Times New Roman" w:hAnsi="Arial" w:cs="Arial"/>
          <w:sz w:val="24"/>
          <w:szCs w:val="24"/>
        </w:rPr>
        <w:t>[α]</w:t>
      </w:r>
      <w:r w:rsidRPr="00413482">
        <w:rPr>
          <w:rFonts w:ascii="Arial" w:eastAsia="Times New Roman" w:hAnsi="Arial" w:cs="Arial"/>
          <w:sz w:val="24"/>
          <w:szCs w:val="24"/>
        </w:rPr>
        <w:tab/>
        <w:t>Ως προς την ονομαστική διάμετρο (</w:t>
      </w:r>
      <w:r w:rsidRPr="00413482">
        <w:rPr>
          <w:rFonts w:ascii="Arial" w:eastAsia="Times New Roman" w:hAnsi="Arial" w:cs="Arial"/>
          <w:sz w:val="24"/>
          <w:szCs w:val="24"/>
          <w:lang w:val="en-US"/>
        </w:rPr>
        <w:t>DN</w:t>
      </w:r>
      <w:r w:rsidRPr="00413482">
        <w:rPr>
          <w:rFonts w:ascii="Arial" w:eastAsia="Times New Roman" w:hAnsi="Arial" w:cs="Arial"/>
          <w:sz w:val="24"/>
          <w:szCs w:val="24"/>
        </w:rPr>
        <w:t xml:space="preserve">) που είναι η εσωτερική διάμετρος σε </w:t>
      </w:r>
      <w:r w:rsidRPr="00413482">
        <w:rPr>
          <w:rFonts w:ascii="Arial" w:eastAsia="Times New Roman" w:hAnsi="Arial" w:cs="Arial"/>
          <w:sz w:val="24"/>
          <w:szCs w:val="24"/>
          <w:lang w:val="en-US"/>
        </w:rPr>
        <w:t>mm</w:t>
      </w:r>
    </w:p>
    <w:p w:rsidR="0090216D" w:rsidRPr="00413482" w:rsidRDefault="0090216D" w:rsidP="0090216D">
      <w:pPr>
        <w:tabs>
          <w:tab w:val="left" w:pos="426"/>
        </w:tabs>
        <w:spacing w:after="120" w:line="240" w:lineRule="auto"/>
        <w:ind w:left="425" w:hanging="425"/>
        <w:jc w:val="both"/>
        <w:rPr>
          <w:rFonts w:ascii="Arial" w:eastAsia="Times New Roman" w:hAnsi="Arial" w:cs="Arial"/>
          <w:sz w:val="24"/>
          <w:szCs w:val="24"/>
        </w:rPr>
      </w:pPr>
      <w:r w:rsidRPr="00413482">
        <w:rPr>
          <w:rFonts w:ascii="Arial" w:eastAsia="Times New Roman" w:hAnsi="Arial" w:cs="Arial"/>
          <w:sz w:val="24"/>
          <w:szCs w:val="24"/>
        </w:rPr>
        <w:t>[β]</w:t>
      </w:r>
      <w:r w:rsidRPr="00413482">
        <w:rPr>
          <w:rFonts w:ascii="Arial" w:eastAsia="Times New Roman" w:hAnsi="Arial" w:cs="Arial"/>
          <w:sz w:val="24"/>
          <w:szCs w:val="24"/>
        </w:rPr>
        <w:tab/>
        <w:t xml:space="preserve">Ως προς το υλικό κατασκευής:  άοπλοι, οπλισμένοι, </w:t>
      </w:r>
      <w:proofErr w:type="spellStart"/>
      <w:r w:rsidRPr="00413482">
        <w:rPr>
          <w:rFonts w:ascii="Arial" w:eastAsia="Times New Roman" w:hAnsi="Arial" w:cs="Arial"/>
          <w:sz w:val="24"/>
          <w:szCs w:val="24"/>
        </w:rPr>
        <w:t>ινοπλισμένοι</w:t>
      </w:r>
      <w:proofErr w:type="spellEnd"/>
    </w:p>
    <w:p w:rsidR="0090216D" w:rsidRPr="00413482" w:rsidRDefault="0090216D" w:rsidP="0090216D">
      <w:pPr>
        <w:tabs>
          <w:tab w:val="left" w:pos="426"/>
        </w:tabs>
        <w:spacing w:after="120" w:line="240" w:lineRule="auto"/>
        <w:ind w:left="425" w:hanging="425"/>
        <w:jc w:val="both"/>
        <w:rPr>
          <w:rFonts w:ascii="Arial" w:eastAsia="Times New Roman" w:hAnsi="Arial" w:cs="Arial"/>
          <w:sz w:val="24"/>
          <w:szCs w:val="24"/>
        </w:rPr>
      </w:pPr>
      <w:r w:rsidRPr="00413482">
        <w:rPr>
          <w:rFonts w:ascii="Arial" w:eastAsia="Times New Roman" w:hAnsi="Arial" w:cs="Arial"/>
          <w:sz w:val="24"/>
          <w:szCs w:val="24"/>
        </w:rPr>
        <w:t xml:space="preserve">[γ]  </w:t>
      </w:r>
      <w:r w:rsidRPr="00413482">
        <w:rPr>
          <w:rFonts w:ascii="Arial" w:eastAsia="Times New Roman" w:hAnsi="Arial" w:cs="Arial"/>
          <w:sz w:val="24"/>
          <w:szCs w:val="24"/>
        </w:rPr>
        <w:tab/>
        <w:t>Ως προς την συνδεσμολογία: τύπου τόρμου-</w:t>
      </w:r>
      <w:proofErr w:type="spellStart"/>
      <w:r w:rsidRPr="00413482">
        <w:rPr>
          <w:rFonts w:ascii="Arial" w:eastAsia="Times New Roman" w:hAnsi="Arial" w:cs="Arial"/>
          <w:sz w:val="24"/>
          <w:szCs w:val="24"/>
        </w:rPr>
        <w:t>εντορμίας</w:t>
      </w:r>
      <w:proofErr w:type="spellEnd"/>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O</w:t>
      </w:r>
      <w:r w:rsidRPr="00413482">
        <w:rPr>
          <w:rFonts w:ascii="Arial" w:eastAsia="Times New Roman" w:hAnsi="Arial" w:cs="Arial"/>
          <w:sz w:val="24"/>
          <w:szCs w:val="24"/>
        </w:rPr>
        <w:t>-</w:t>
      </w:r>
      <w:r w:rsidRPr="00413482">
        <w:rPr>
          <w:rFonts w:ascii="Arial" w:eastAsia="Times New Roman" w:hAnsi="Arial" w:cs="Arial"/>
          <w:sz w:val="24"/>
          <w:szCs w:val="24"/>
          <w:lang w:val="en-US"/>
        </w:rPr>
        <w:t>gee</w:t>
      </w:r>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pipes</w:t>
      </w:r>
      <w:r w:rsidRPr="00413482">
        <w:rPr>
          <w:rFonts w:ascii="Arial" w:eastAsia="Times New Roman" w:hAnsi="Arial" w:cs="Arial"/>
          <w:sz w:val="24"/>
          <w:szCs w:val="24"/>
        </w:rPr>
        <w:t xml:space="preserve">), </w:t>
      </w:r>
      <w:proofErr w:type="spellStart"/>
      <w:r w:rsidRPr="00413482">
        <w:rPr>
          <w:rFonts w:ascii="Arial" w:eastAsia="Times New Roman" w:hAnsi="Arial" w:cs="Arial"/>
          <w:sz w:val="24"/>
          <w:szCs w:val="24"/>
        </w:rPr>
        <w:t>τύπ</w:t>
      </w:r>
      <w:proofErr w:type="spellEnd"/>
      <w:r w:rsidRPr="00413482">
        <w:rPr>
          <w:rFonts w:ascii="Arial" w:eastAsia="Times New Roman" w:hAnsi="Arial" w:cs="Arial"/>
          <w:sz w:val="24"/>
          <w:szCs w:val="24"/>
          <w:lang w:val="en-US"/>
        </w:rPr>
        <w:t>o</w:t>
      </w:r>
      <w:r w:rsidRPr="00413482">
        <w:rPr>
          <w:rFonts w:ascii="Arial" w:eastAsia="Times New Roman" w:hAnsi="Arial" w:cs="Arial"/>
          <w:sz w:val="24"/>
          <w:szCs w:val="24"/>
        </w:rPr>
        <w:t>υ "καμπάνας" (</w:t>
      </w:r>
      <w:r w:rsidRPr="00413482">
        <w:rPr>
          <w:rFonts w:ascii="Arial" w:eastAsia="Times New Roman" w:hAnsi="Arial" w:cs="Arial"/>
          <w:sz w:val="24"/>
          <w:szCs w:val="24"/>
          <w:lang w:val="en-US"/>
        </w:rPr>
        <w:t>bell</w:t>
      </w:r>
      <w:r w:rsidRPr="00413482">
        <w:rPr>
          <w:rFonts w:ascii="Arial" w:eastAsia="Times New Roman" w:hAnsi="Arial" w:cs="Arial"/>
          <w:sz w:val="24"/>
          <w:szCs w:val="24"/>
        </w:rPr>
        <w:t>-</w:t>
      </w:r>
      <w:proofErr w:type="spellStart"/>
      <w:r w:rsidRPr="00413482">
        <w:rPr>
          <w:rFonts w:ascii="Arial" w:eastAsia="Times New Roman" w:hAnsi="Arial" w:cs="Arial"/>
          <w:sz w:val="24"/>
          <w:szCs w:val="24"/>
          <w:lang w:val="en-US"/>
        </w:rPr>
        <w:t>sochet</w:t>
      </w:r>
      <w:proofErr w:type="spellEnd"/>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pipes</w:t>
      </w:r>
      <w:r w:rsidRPr="00413482">
        <w:rPr>
          <w:rFonts w:ascii="Arial" w:eastAsia="Times New Roman" w:hAnsi="Arial" w:cs="Arial"/>
          <w:sz w:val="24"/>
          <w:szCs w:val="24"/>
        </w:rPr>
        <w:t>)</w:t>
      </w:r>
    </w:p>
    <w:p w:rsidR="0090216D" w:rsidRPr="00413482" w:rsidRDefault="0090216D" w:rsidP="0090216D">
      <w:pPr>
        <w:tabs>
          <w:tab w:val="left" w:pos="426"/>
        </w:tabs>
        <w:spacing w:after="120" w:line="240" w:lineRule="auto"/>
        <w:ind w:left="425" w:hanging="425"/>
        <w:jc w:val="both"/>
        <w:rPr>
          <w:rFonts w:ascii="Arial" w:eastAsia="Times New Roman" w:hAnsi="Arial" w:cs="Arial"/>
          <w:sz w:val="24"/>
          <w:szCs w:val="24"/>
        </w:rPr>
      </w:pPr>
      <w:r w:rsidRPr="00413482">
        <w:rPr>
          <w:rFonts w:ascii="Arial" w:eastAsia="Times New Roman" w:hAnsi="Arial" w:cs="Arial"/>
          <w:sz w:val="24"/>
          <w:szCs w:val="24"/>
        </w:rPr>
        <w:t>[δ]</w:t>
      </w:r>
      <w:r w:rsidRPr="00413482">
        <w:rPr>
          <w:rFonts w:ascii="Arial" w:eastAsia="Times New Roman" w:hAnsi="Arial" w:cs="Arial"/>
          <w:sz w:val="24"/>
          <w:szCs w:val="24"/>
        </w:rPr>
        <w:tab/>
        <w:t xml:space="preserve">Ως προς την εφαρμογή: σωλήνες ομβρίων ή ακαθάρτων, διάτρητοι σωλήνες </w:t>
      </w:r>
      <w:proofErr w:type="spellStart"/>
      <w:r w:rsidRPr="00413482">
        <w:rPr>
          <w:rFonts w:ascii="Arial" w:eastAsia="Times New Roman" w:hAnsi="Arial" w:cs="Arial"/>
          <w:sz w:val="24"/>
          <w:szCs w:val="24"/>
        </w:rPr>
        <w:t>στραγγιστηρίων</w:t>
      </w:r>
      <w:proofErr w:type="spellEnd"/>
      <w:r w:rsidRPr="00413482">
        <w:rPr>
          <w:rFonts w:ascii="Arial" w:eastAsia="Times New Roman" w:hAnsi="Arial" w:cs="Arial"/>
          <w:sz w:val="24"/>
          <w:szCs w:val="24"/>
        </w:rPr>
        <w:t>, σωλήνες υδραυλικής προώθησης (</w:t>
      </w:r>
      <w:r w:rsidRPr="00413482">
        <w:rPr>
          <w:rFonts w:ascii="Arial" w:eastAsia="Times New Roman" w:hAnsi="Arial" w:cs="Arial"/>
          <w:sz w:val="24"/>
          <w:szCs w:val="24"/>
          <w:lang w:val="en-US"/>
        </w:rPr>
        <w:t>pipe</w:t>
      </w:r>
      <w:r w:rsidRPr="00413482">
        <w:rPr>
          <w:rFonts w:ascii="Arial" w:eastAsia="Times New Roman" w:hAnsi="Arial" w:cs="Arial"/>
          <w:sz w:val="24"/>
          <w:szCs w:val="24"/>
        </w:rPr>
        <w:t>-</w:t>
      </w:r>
      <w:r w:rsidRPr="00413482">
        <w:rPr>
          <w:rFonts w:ascii="Arial" w:eastAsia="Times New Roman" w:hAnsi="Arial" w:cs="Arial"/>
          <w:sz w:val="24"/>
          <w:szCs w:val="24"/>
          <w:lang w:val="en-US"/>
        </w:rPr>
        <w:t>jacking</w:t>
      </w:r>
      <w:r w:rsidRPr="00413482">
        <w:rPr>
          <w:rFonts w:ascii="Arial" w:eastAsia="Times New Roman" w:hAnsi="Arial" w:cs="Arial"/>
          <w:sz w:val="24"/>
          <w:szCs w:val="24"/>
        </w:rPr>
        <w:t>).</w:t>
      </w:r>
    </w:p>
    <w:p w:rsidR="0090216D" w:rsidRPr="00413482" w:rsidRDefault="0090216D" w:rsidP="0090216D">
      <w:pPr>
        <w:tabs>
          <w:tab w:val="left" w:pos="426"/>
        </w:tabs>
        <w:spacing w:after="0" w:line="240" w:lineRule="auto"/>
        <w:ind w:left="426" w:hanging="426"/>
        <w:jc w:val="both"/>
        <w:rPr>
          <w:rFonts w:ascii="Arial" w:eastAsia="Times New Roman" w:hAnsi="Arial" w:cs="Arial"/>
          <w:sz w:val="24"/>
          <w:szCs w:val="24"/>
        </w:rPr>
      </w:pPr>
      <w:r w:rsidRPr="00413482">
        <w:rPr>
          <w:rFonts w:ascii="Arial" w:eastAsia="Times New Roman" w:hAnsi="Arial" w:cs="Arial"/>
          <w:sz w:val="24"/>
          <w:szCs w:val="24"/>
        </w:rPr>
        <w:t xml:space="preserve">[ε] </w:t>
      </w:r>
      <w:r w:rsidRPr="00413482">
        <w:rPr>
          <w:rFonts w:ascii="Arial" w:eastAsia="Times New Roman" w:hAnsi="Arial" w:cs="Arial"/>
          <w:sz w:val="24"/>
          <w:szCs w:val="24"/>
        </w:rPr>
        <w:tab/>
        <w:t xml:space="preserve">Ως προς την κλάση αντοχής (σειρά, </w:t>
      </w:r>
      <w:proofErr w:type="spellStart"/>
      <w:r w:rsidRPr="00413482">
        <w:rPr>
          <w:rFonts w:ascii="Arial" w:eastAsia="Times New Roman" w:hAnsi="Arial" w:cs="Arial"/>
          <w:sz w:val="24"/>
          <w:szCs w:val="24"/>
        </w:rPr>
        <w:t>strength</w:t>
      </w:r>
      <w:proofErr w:type="spellEnd"/>
      <w:r w:rsidRPr="00413482">
        <w:rPr>
          <w:rFonts w:ascii="Arial" w:eastAsia="Times New Roman" w:hAnsi="Arial" w:cs="Arial"/>
          <w:sz w:val="24"/>
          <w:szCs w:val="24"/>
        </w:rPr>
        <w:t xml:space="preserve"> </w:t>
      </w:r>
      <w:proofErr w:type="spellStart"/>
      <w:r w:rsidRPr="00413482">
        <w:rPr>
          <w:rFonts w:ascii="Arial" w:eastAsia="Times New Roman" w:hAnsi="Arial" w:cs="Arial"/>
          <w:sz w:val="24"/>
          <w:szCs w:val="24"/>
        </w:rPr>
        <w:t>class</w:t>
      </w:r>
      <w:proofErr w:type="spellEnd"/>
      <w:r w:rsidRPr="00413482">
        <w:rPr>
          <w:rFonts w:ascii="Arial" w:eastAsia="Times New Roman" w:hAnsi="Arial" w:cs="Arial"/>
          <w:sz w:val="24"/>
          <w:szCs w:val="24"/>
        </w:rPr>
        <w:t xml:space="preserve">), η οποία ορίζεται ως το ελάχιστο φορτίο θραύσεως σε </w:t>
      </w:r>
      <w:proofErr w:type="spellStart"/>
      <w:r w:rsidRPr="00413482">
        <w:rPr>
          <w:rFonts w:ascii="Arial" w:eastAsia="Times New Roman" w:hAnsi="Arial" w:cs="Arial"/>
          <w:sz w:val="24"/>
          <w:szCs w:val="24"/>
        </w:rPr>
        <w:t>kN</w:t>
      </w:r>
      <w:proofErr w:type="spellEnd"/>
      <w:r w:rsidRPr="00413482">
        <w:rPr>
          <w:rFonts w:ascii="Arial" w:eastAsia="Times New Roman" w:hAnsi="Arial" w:cs="Arial"/>
          <w:sz w:val="24"/>
          <w:szCs w:val="24"/>
        </w:rPr>
        <w:t xml:space="preserve">/m, διαιρούμενο με το 1/1000 της ονομαστικής διαμέτρου (DN), σύμφωνα με τα καθοριζόμενα στο Πρότυπο ΕΛΟΤ ΕΝ 1916  </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Επισημαίνεται ότι από την κλάση αντοχής και τις συνθήκες </w:t>
      </w:r>
      <w:proofErr w:type="spellStart"/>
      <w:r w:rsidRPr="00413482">
        <w:rPr>
          <w:rFonts w:ascii="Arial" w:eastAsia="Times New Roman" w:hAnsi="Arial" w:cs="Arial"/>
          <w:sz w:val="24"/>
          <w:szCs w:val="24"/>
        </w:rPr>
        <w:t>έδρασης</w:t>
      </w:r>
      <w:proofErr w:type="spellEnd"/>
      <w:r w:rsidRPr="00413482">
        <w:rPr>
          <w:rFonts w:ascii="Arial" w:eastAsia="Times New Roman" w:hAnsi="Arial" w:cs="Arial"/>
          <w:sz w:val="24"/>
          <w:szCs w:val="24"/>
        </w:rPr>
        <w:t>/εγκιβωτισμού (</w:t>
      </w:r>
      <w:r w:rsidRPr="00413482">
        <w:rPr>
          <w:rFonts w:ascii="Arial" w:eastAsia="Times New Roman" w:hAnsi="Arial" w:cs="Arial"/>
          <w:sz w:val="24"/>
          <w:szCs w:val="24"/>
          <w:lang w:val="en-US"/>
        </w:rPr>
        <w:t>bedding</w:t>
      </w:r>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factor</w:t>
      </w:r>
      <w:r w:rsidRPr="00413482">
        <w:rPr>
          <w:rFonts w:ascii="Arial" w:eastAsia="Times New Roman" w:hAnsi="Arial" w:cs="Arial"/>
          <w:sz w:val="24"/>
          <w:szCs w:val="24"/>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413482">
        <w:rPr>
          <w:rFonts w:ascii="Arial" w:eastAsia="Times New Roman" w:hAnsi="Arial" w:cs="Arial"/>
          <w:sz w:val="24"/>
          <w:szCs w:val="24"/>
        </w:rPr>
        <w:t>τσιμεντοσωλήνων</w:t>
      </w:r>
      <w:proofErr w:type="spellEnd"/>
      <w:r w:rsidRPr="00413482">
        <w:rPr>
          <w:rFonts w:ascii="Arial" w:eastAsia="Times New Roman" w:hAnsi="Arial" w:cs="Arial"/>
          <w:sz w:val="24"/>
          <w:szCs w:val="24"/>
        </w:rPr>
        <w:t xml:space="preserve"> και επιλογή, κατά περίπτωση, του τύπου </w:t>
      </w:r>
      <w:proofErr w:type="spellStart"/>
      <w:r w:rsidRPr="00413482">
        <w:rPr>
          <w:rFonts w:ascii="Arial" w:eastAsia="Times New Roman" w:hAnsi="Arial" w:cs="Arial"/>
          <w:sz w:val="24"/>
          <w:szCs w:val="24"/>
        </w:rPr>
        <w:t>έδρασης</w:t>
      </w:r>
      <w:proofErr w:type="spellEnd"/>
      <w:r w:rsidRPr="00413482">
        <w:rPr>
          <w:rFonts w:ascii="Arial" w:eastAsia="Times New Roman" w:hAnsi="Arial" w:cs="Arial"/>
          <w:sz w:val="24"/>
          <w:szCs w:val="24"/>
        </w:rPr>
        <w:t xml:space="preserve">/εγκιβωτισμού της </w:t>
      </w:r>
      <w:proofErr w:type="spellStart"/>
      <w:r w:rsidRPr="00413482">
        <w:rPr>
          <w:rFonts w:ascii="Arial" w:eastAsia="Times New Roman" w:hAnsi="Arial" w:cs="Arial"/>
          <w:sz w:val="24"/>
          <w:szCs w:val="24"/>
        </w:rPr>
        <w:t>σωληνογραμμής</w:t>
      </w:r>
      <w:proofErr w:type="spellEnd"/>
      <w:r w:rsidRPr="00413482">
        <w:rPr>
          <w:rFonts w:ascii="Arial" w:eastAsia="Times New Roman" w:hAnsi="Arial" w:cs="Arial"/>
          <w:sz w:val="24"/>
          <w:szCs w:val="24"/>
        </w:rPr>
        <w:t xml:space="preserve"> καλύπτονται όλες οι συνθήκες που απαντώνται στα δίκτυα αποχέτευσης (υπό οδούς </w:t>
      </w:r>
      <w:proofErr w:type="spellStart"/>
      <w:r w:rsidRPr="00413482">
        <w:rPr>
          <w:rFonts w:ascii="Arial" w:eastAsia="Times New Roman" w:hAnsi="Arial" w:cs="Arial"/>
          <w:sz w:val="24"/>
          <w:szCs w:val="24"/>
        </w:rPr>
        <w:t>βαρειάς</w:t>
      </w:r>
      <w:proofErr w:type="spellEnd"/>
      <w:r w:rsidRPr="00413482">
        <w:rPr>
          <w:rFonts w:ascii="Arial" w:eastAsia="Times New Roman" w:hAnsi="Arial" w:cs="Arial"/>
          <w:sz w:val="24"/>
          <w:szCs w:val="24"/>
        </w:rPr>
        <w:t xml:space="preserve"> ή </w:t>
      </w:r>
      <w:proofErr w:type="spellStart"/>
      <w:r w:rsidRPr="00413482">
        <w:rPr>
          <w:rFonts w:ascii="Arial" w:eastAsia="Times New Roman" w:hAnsi="Arial" w:cs="Arial"/>
          <w:sz w:val="24"/>
          <w:szCs w:val="24"/>
        </w:rPr>
        <w:t>ελαφράς</w:t>
      </w:r>
      <w:proofErr w:type="spellEnd"/>
      <w:r w:rsidRPr="00413482">
        <w:rPr>
          <w:rFonts w:ascii="Arial" w:eastAsia="Times New Roman" w:hAnsi="Arial" w:cs="Arial"/>
          <w:sz w:val="24"/>
          <w:szCs w:val="24"/>
        </w:rPr>
        <w:t xml:space="preserve"> κυκλοφορίας, εκτός καταστρώματος οδού).</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Ως εκ τούτου το παρόν άρθρο αναφέρεται σε </w:t>
      </w:r>
      <w:proofErr w:type="spellStart"/>
      <w:r w:rsidRPr="00413482">
        <w:rPr>
          <w:rFonts w:ascii="Arial" w:eastAsia="Times New Roman" w:hAnsi="Arial" w:cs="Arial"/>
          <w:sz w:val="24"/>
          <w:szCs w:val="24"/>
        </w:rPr>
        <w:t>τσιμεντοσωλήνες</w:t>
      </w:r>
      <w:proofErr w:type="spellEnd"/>
      <w:r w:rsidRPr="00413482">
        <w:rPr>
          <w:rFonts w:ascii="Arial" w:eastAsia="Times New Roman" w:hAnsi="Arial" w:cs="Arial"/>
          <w:sz w:val="24"/>
          <w:szCs w:val="24"/>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413482">
        <w:rPr>
          <w:rFonts w:ascii="Arial" w:eastAsia="Times New Roman" w:hAnsi="Arial" w:cs="Arial"/>
          <w:sz w:val="24"/>
          <w:szCs w:val="24"/>
        </w:rPr>
        <w:t>μή</w:t>
      </w:r>
      <w:proofErr w:type="spellEnd"/>
      <w:r w:rsidRPr="00413482">
        <w:rPr>
          <w:rFonts w:ascii="Arial" w:eastAsia="Times New Roman" w:hAnsi="Arial" w:cs="Arial"/>
          <w:sz w:val="24"/>
          <w:szCs w:val="24"/>
        </w:rPr>
        <w:t xml:space="preserve"> οπλισμού. </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Οι δακτύλιοι </w:t>
      </w:r>
      <w:proofErr w:type="spellStart"/>
      <w:r w:rsidRPr="00413482">
        <w:rPr>
          <w:rFonts w:ascii="Arial" w:eastAsia="Times New Roman" w:hAnsi="Arial" w:cs="Arial"/>
          <w:sz w:val="24"/>
          <w:szCs w:val="24"/>
        </w:rPr>
        <w:t>στεγάνωσης</w:t>
      </w:r>
      <w:proofErr w:type="spellEnd"/>
      <w:r w:rsidRPr="00413482">
        <w:rPr>
          <w:rFonts w:ascii="Arial" w:eastAsia="Times New Roman" w:hAnsi="Arial" w:cs="Arial"/>
          <w:sz w:val="24"/>
          <w:szCs w:val="24"/>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413482">
        <w:rPr>
          <w:rFonts w:ascii="Arial" w:eastAsia="Times New Roman" w:hAnsi="Arial" w:cs="Arial"/>
          <w:sz w:val="24"/>
          <w:szCs w:val="24"/>
        </w:rPr>
        <w:t>σωληνογραμμής</w:t>
      </w:r>
      <w:proofErr w:type="spellEnd"/>
      <w:r w:rsidRPr="00413482">
        <w:rPr>
          <w:rFonts w:ascii="Arial" w:eastAsia="Times New Roman" w:hAnsi="Arial" w:cs="Arial"/>
          <w:sz w:val="24"/>
          <w:szCs w:val="24"/>
        </w:rPr>
        <w:t>.</w:t>
      </w: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  </w:t>
      </w:r>
    </w:p>
    <w:p w:rsidR="0090216D" w:rsidRPr="00413482" w:rsidRDefault="0090216D" w:rsidP="0090216D">
      <w:pPr>
        <w:tabs>
          <w:tab w:val="left" w:pos="0"/>
        </w:tabs>
        <w:spacing w:after="0" w:line="240" w:lineRule="auto"/>
        <w:jc w:val="both"/>
        <w:rPr>
          <w:rFonts w:ascii="Arial" w:eastAsia="Times New Roman" w:hAnsi="Arial" w:cs="Arial"/>
          <w:sz w:val="24"/>
          <w:szCs w:val="24"/>
        </w:rPr>
      </w:pPr>
      <w:proofErr w:type="spellStart"/>
      <w:r w:rsidRPr="00413482">
        <w:rPr>
          <w:rFonts w:ascii="Arial" w:eastAsia="Times New Roman" w:hAnsi="Arial" w:cs="Arial"/>
          <w:sz w:val="24"/>
          <w:szCs w:val="24"/>
        </w:rPr>
        <w:t>Οταν</w:t>
      </w:r>
      <w:proofErr w:type="spellEnd"/>
      <w:r w:rsidRPr="00413482">
        <w:rPr>
          <w:rFonts w:ascii="Arial" w:eastAsia="Times New Roman" w:hAnsi="Arial" w:cs="Arial"/>
          <w:sz w:val="24"/>
          <w:szCs w:val="24"/>
        </w:rPr>
        <w:t xml:space="preserve"> προβλέπεται η ενσωμάτωση στο σκυρόδεμα κατασκευής των σωλήνων τσιμέντου ανθεκτικού στα θειικά/θειώδη (τσιμέντο </w:t>
      </w:r>
      <w:r w:rsidRPr="00413482">
        <w:rPr>
          <w:rFonts w:ascii="Arial" w:eastAsia="Times New Roman" w:hAnsi="Arial" w:cs="Arial"/>
          <w:sz w:val="24"/>
          <w:szCs w:val="24"/>
          <w:lang w:val="en-US"/>
        </w:rPr>
        <w:t>SR</w:t>
      </w:r>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Sulfate</w:t>
      </w:r>
      <w:r w:rsidRPr="00413482">
        <w:rPr>
          <w:rFonts w:ascii="Arial" w:eastAsia="Times New Roman" w:hAnsi="Arial" w:cs="Arial"/>
          <w:sz w:val="24"/>
          <w:szCs w:val="24"/>
        </w:rPr>
        <w:t xml:space="preserve"> </w:t>
      </w:r>
      <w:r w:rsidRPr="00413482">
        <w:rPr>
          <w:rFonts w:ascii="Arial" w:eastAsia="Times New Roman" w:hAnsi="Arial" w:cs="Arial"/>
          <w:sz w:val="24"/>
          <w:szCs w:val="24"/>
          <w:lang w:val="en-US"/>
        </w:rPr>
        <w:t>Resistant</w:t>
      </w:r>
      <w:r w:rsidRPr="00413482">
        <w:rPr>
          <w:rFonts w:ascii="Arial" w:eastAsia="Times New Roman" w:hAnsi="Arial" w:cs="Arial"/>
          <w:sz w:val="24"/>
          <w:szCs w:val="24"/>
        </w:rPr>
        <w:t>) εφαρμόζεται, συμβατικά, προσαύξηση της αντίστοιχης τιμής μονάδας κατά 10 %.</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proofErr w:type="spellStart"/>
      <w:r w:rsidRPr="00413482">
        <w:rPr>
          <w:rFonts w:ascii="Arial" w:eastAsia="Times New Roman" w:hAnsi="Arial" w:cs="Arial"/>
          <w:sz w:val="24"/>
          <w:szCs w:val="24"/>
        </w:rPr>
        <w:t>Οταν</w:t>
      </w:r>
      <w:proofErr w:type="spellEnd"/>
      <w:r w:rsidRPr="00413482">
        <w:rPr>
          <w:rFonts w:ascii="Arial" w:eastAsia="Times New Roman" w:hAnsi="Arial" w:cs="Arial"/>
          <w:sz w:val="24"/>
          <w:szCs w:val="24"/>
        </w:rPr>
        <w:t xml:space="preserve"> προβλέπεται εσωτερική επίστρωση πρόσθετης προστασίας, με υλικό </w:t>
      </w:r>
      <w:proofErr w:type="spellStart"/>
      <w:r w:rsidRPr="00413482">
        <w:rPr>
          <w:rFonts w:ascii="Arial" w:eastAsia="Times New Roman" w:hAnsi="Arial" w:cs="Arial"/>
          <w:sz w:val="24"/>
          <w:szCs w:val="24"/>
        </w:rPr>
        <w:t>εποξειδικής</w:t>
      </w:r>
      <w:proofErr w:type="spellEnd"/>
      <w:r w:rsidRPr="00413482">
        <w:rPr>
          <w:rFonts w:ascii="Arial" w:eastAsia="Times New Roman" w:hAnsi="Arial" w:cs="Arial"/>
          <w:sz w:val="24"/>
          <w:szCs w:val="24"/>
        </w:rPr>
        <w:t xml:space="preserve"> βάσεως ή λοιπά υλικά, εφαρμόζεται, συμβατικά, προσαύξηση της αντίστοιχης τιμής μονάδας κατά 10 %.</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Στην τιμή μονάδας περιλαμβάνονται η προμήθεια και μεταφορά επί τόπου του έργου </w:t>
      </w:r>
      <w:proofErr w:type="spellStart"/>
      <w:r w:rsidRPr="00413482">
        <w:rPr>
          <w:rFonts w:ascii="Arial" w:eastAsia="Times New Roman" w:hAnsi="Arial" w:cs="Arial"/>
          <w:sz w:val="24"/>
          <w:szCs w:val="24"/>
        </w:rPr>
        <w:t>τσιμεντοσωλήνων</w:t>
      </w:r>
      <w:proofErr w:type="spellEnd"/>
      <w:r w:rsidRPr="00413482">
        <w:rPr>
          <w:rFonts w:ascii="Arial" w:eastAsia="Times New Roman" w:hAnsi="Arial" w:cs="Arial"/>
          <w:sz w:val="24"/>
          <w:szCs w:val="24"/>
        </w:rPr>
        <w:t xml:space="preserve"> κλάσεως αντοχής (</w:t>
      </w:r>
      <w:proofErr w:type="spellStart"/>
      <w:r w:rsidRPr="00413482">
        <w:rPr>
          <w:rFonts w:ascii="Arial" w:eastAsia="Times New Roman" w:hAnsi="Arial" w:cs="Arial"/>
          <w:sz w:val="24"/>
          <w:szCs w:val="24"/>
        </w:rPr>
        <w:t>σειρας</w:t>
      </w:r>
      <w:proofErr w:type="spellEnd"/>
      <w:r w:rsidRPr="00413482">
        <w:rPr>
          <w:rFonts w:ascii="Arial" w:eastAsia="Times New Roman" w:hAnsi="Arial" w:cs="Arial"/>
          <w:sz w:val="24"/>
          <w:szCs w:val="24"/>
        </w:rPr>
        <w:t xml:space="preserve">) 120 με σήμανση </w:t>
      </w:r>
      <w:r w:rsidRPr="00413482">
        <w:rPr>
          <w:rFonts w:ascii="Arial" w:eastAsia="Times New Roman" w:hAnsi="Arial" w:cs="Arial"/>
          <w:sz w:val="24"/>
          <w:szCs w:val="24"/>
          <w:lang w:val="en-US"/>
        </w:rPr>
        <w:t>CE</w:t>
      </w:r>
      <w:r w:rsidRPr="00413482">
        <w:rPr>
          <w:rFonts w:ascii="Arial" w:eastAsia="Times New Roman" w:hAnsi="Arial" w:cs="Arial"/>
          <w:sz w:val="24"/>
          <w:szCs w:val="24"/>
        </w:rPr>
        <w:t xml:space="preserve"> κατά ΕΛΟΤ ΕΝ 1916, με τους αντίστοιχους ελαστικούς δακτυλίους </w:t>
      </w:r>
      <w:proofErr w:type="spellStart"/>
      <w:r w:rsidRPr="00413482">
        <w:rPr>
          <w:rFonts w:ascii="Arial" w:eastAsia="Times New Roman" w:hAnsi="Arial" w:cs="Arial"/>
          <w:sz w:val="24"/>
          <w:szCs w:val="24"/>
        </w:rPr>
        <w:t>στεγάνωσης</w:t>
      </w:r>
      <w:proofErr w:type="spellEnd"/>
      <w:r w:rsidRPr="00413482">
        <w:rPr>
          <w:rFonts w:ascii="Arial" w:eastAsia="Times New Roman" w:hAnsi="Arial" w:cs="Arial"/>
          <w:sz w:val="24"/>
          <w:szCs w:val="24"/>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413482">
        <w:rPr>
          <w:rFonts w:ascii="Arial" w:eastAsia="Times New Roman" w:hAnsi="Arial" w:cs="Arial"/>
          <w:sz w:val="24"/>
          <w:szCs w:val="24"/>
        </w:rPr>
        <w:t>στεγάνωσης</w:t>
      </w:r>
      <w:proofErr w:type="spellEnd"/>
      <w:r w:rsidRPr="00413482">
        <w:rPr>
          <w:rFonts w:ascii="Arial" w:eastAsia="Times New Roman" w:hAnsi="Arial" w:cs="Arial"/>
          <w:sz w:val="24"/>
          <w:szCs w:val="24"/>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413482">
        <w:rPr>
          <w:rFonts w:ascii="Arial" w:eastAsia="Times New Roman" w:hAnsi="Arial" w:cs="Arial"/>
          <w:sz w:val="24"/>
          <w:szCs w:val="24"/>
        </w:rPr>
        <w:t>μηκοτομικής</w:t>
      </w:r>
      <w:proofErr w:type="spellEnd"/>
      <w:r w:rsidRPr="00413482">
        <w:rPr>
          <w:rFonts w:ascii="Arial" w:eastAsia="Times New Roman" w:hAnsi="Arial" w:cs="Arial"/>
          <w:sz w:val="24"/>
          <w:szCs w:val="24"/>
        </w:rPr>
        <w:t xml:space="preserve"> κλίσης. </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 xml:space="preserve">Οι εργασίες εκσκαφής του ορύγματος, εγκιβωτισμού των σωλήνων και </w:t>
      </w:r>
      <w:proofErr w:type="spellStart"/>
      <w:r w:rsidRPr="00413482">
        <w:rPr>
          <w:rFonts w:ascii="Arial" w:eastAsia="Times New Roman" w:hAnsi="Arial" w:cs="Arial"/>
          <w:sz w:val="24"/>
          <w:szCs w:val="24"/>
        </w:rPr>
        <w:t>επανενεπίχωσης</w:t>
      </w:r>
      <w:proofErr w:type="spellEnd"/>
      <w:r w:rsidRPr="00413482">
        <w:rPr>
          <w:rFonts w:ascii="Arial" w:eastAsia="Times New Roman" w:hAnsi="Arial" w:cs="Arial"/>
          <w:sz w:val="24"/>
          <w:szCs w:val="24"/>
        </w:rPr>
        <w:t xml:space="preserve"> του υπολοίπου τμήματος του ορύγματος, τιμολογούνται ιδιαίτερα με βάση τα αντίστοιχα άρθρα του Τιμολογίου.</w:t>
      </w:r>
    </w:p>
    <w:p w:rsidR="0090216D" w:rsidRPr="00413482" w:rsidRDefault="0090216D" w:rsidP="0090216D">
      <w:pPr>
        <w:tabs>
          <w:tab w:val="left" w:pos="0"/>
        </w:tabs>
        <w:spacing w:after="0" w:line="240" w:lineRule="auto"/>
        <w:jc w:val="both"/>
        <w:rPr>
          <w:rFonts w:ascii="Arial" w:eastAsia="Times New Roman" w:hAnsi="Arial" w:cs="Arial"/>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sz w:val="24"/>
          <w:szCs w:val="24"/>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90216D" w:rsidRPr="00413482" w:rsidRDefault="0090216D" w:rsidP="0090216D">
      <w:pPr>
        <w:tabs>
          <w:tab w:val="left" w:pos="1701"/>
        </w:tabs>
        <w:spacing w:after="0" w:line="240" w:lineRule="auto"/>
        <w:ind w:left="1701" w:hanging="1701"/>
        <w:jc w:val="both"/>
        <w:rPr>
          <w:rFonts w:ascii="Arial" w:eastAsia="Times New Roman" w:hAnsi="Arial" w:cs="Arial"/>
          <w:bCs/>
          <w:sz w:val="24"/>
          <w:szCs w:val="24"/>
        </w:rPr>
      </w:pPr>
    </w:p>
    <w:p w:rsidR="0090216D" w:rsidRPr="00413482" w:rsidRDefault="0090216D" w:rsidP="0090216D">
      <w:pPr>
        <w:tabs>
          <w:tab w:val="left" w:pos="0"/>
        </w:tabs>
        <w:spacing w:after="0" w:line="240" w:lineRule="auto"/>
        <w:jc w:val="both"/>
        <w:rPr>
          <w:rFonts w:ascii="Arial" w:eastAsia="Times New Roman" w:hAnsi="Arial" w:cs="Arial"/>
          <w:sz w:val="24"/>
          <w:szCs w:val="24"/>
        </w:rPr>
      </w:pPr>
      <w:r w:rsidRPr="00413482">
        <w:rPr>
          <w:rFonts w:ascii="Arial" w:eastAsia="Times New Roman" w:hAnsi="Arial" w:cs="Arial"/>
          <w:bCs/>
          <w:sz w:val="24"/>
          <w:szCs w:val="24"/>
        </w:rPr>
        <w:t>Τιμή</w:t>
      </w:r>
      <w:r w:rsidRPr="00413482">
        <w:rPr>
          <w:rFonts w:ascii="Arial" w:eastAsia="Times New Roman" w:hAnsi="Arial" w:cs="Arial"/>
          <w:sz w:val="24"/>
          <w:szCs w:val="24"/>
        </w:rPr>
        <w:t xml:space="preserve"> ανά τρέχον αξονικό μέτρο (μμ) </w:t>
      </w:r>
      <w:proofErr w:type="spellStart"/>
      <w:r w:rsidRPr="00413482">
        <w:rPr>
          <w:rFonts w:ascii="Arial" w:eastAsia="Times New Roman" w:hAnsi="Arial" w:cs="Arial"/>
          <w:sz w:val="24"/>
          <w:szCs w:val="24"/>
        </w:rPr>
        <w:t>σωληνογραμμής</w:t>
      </w:r>
      <w:proofErr w:type="spellEnd"/>
      <w:r w:rsidRPr="00413482">
        <w:rPr>
          <w:rFonts w:ascii="Arial" w:eastAsia="Times New Roman" w:hAnsi="Arial" w:cs="Arial"/>
          <w:sz w:val="24"/>
          <w:szCs w:val="24"/>
        </w:rPr>
        <w:t xml:space="preserve"> (</w:t>
      </w:r>
      <w:proofErr w:type="spellStart"/>
      <w:r w:rsidRPr="00413482">
        <w:rPr>
          <w:rFonts w:ascii="Arial" w:eastAsia="Times New Roman" w:hAnsi="Arial" w:cs="Arial"/>
          <w:sz w:val="24"/>
          <w:szCs w:val="24"/>
        </w:rPr>
        <w:t>προσμετράται</w:t>
      </w:r>
      <w:proofErr w:type="spellEnd"/>
      <w:r w:rsidRPr="00413482">
        <w:rPr>
          <w:rFonts w:ascii="Arial" w:eastAsia="Times New Roman" w:hAnsi="Arial" w:cs="Arial"/>
          <w:sz w:val="24"/>
          <w:szCs w:val="24"/>
        </w:rPr>
        <w:t xml:space="preserve"> και το εντός των φρεατίων τμήμα των σωλήνων) κατά ονομαστική διάμετρο και τύπο </w:t>
      </w:r>
      <w:proofErr w:type="spellStart"/>
      <w:r w:rsidRPr="00413482">
        <w:rPr>
          <w:rFonts w:ascii="Arial" w:eastAsia="Times New Roman" w:hAnsi="Arial" w:cs="Arial"/>
          <w:sz w:val="24"/>
          <w:szCs w:val="24"/>
        </w:rPr>
        <w:t>τσιμεντοσωλήνων</w:t>
      </w:r>
      <w:proofErr w:type="spellEnd"/>
      <w:r w:rsidRPr="00413482">
        <w:rPr>
          <w:rFonts w:ascii="Arial" w:eastAsia="Times New Roman" w:hAnsi="Arial" w:cs="Arial"/>
          <w:sz w:val="24"/>
          <w:szCs w:val="24"/>
        </w:rPr>
        <w:t>, ανεξαρτήτως του μήκους εκάστου σωλήνα, ως εξής:</w:t>
      </w:r>
    </w:p>
    <w:p w:rsidR="0090216D" w:rsidRPr="00413482" w:rsidRDefault="0090216D" w:rsidP="0090216D">
      <w:pPr>
        <w:spacing w:after="0" w:line="240" w:lineRule="auto"/>
        <w:rPr>
          <w:rFonts w:ascii="Arial" w:eastAsia="Times New Roman" w:hAnsi="Arial" w:cs="Arial"/>
          <w:sz w:val="24"/>
          <w:szCs w:val="24"/>
        </w:rPr>
      </w:pPr>
    </w:p>
    <w:p w:rsidR="0090216D" w:rsidRPr="00413482" w:rsidRDefault="0090216D" w:rsidP="0090216D">
      <w:pPr>
        <w:tabs>
          <w:tab w:val="left" w:pos="1134"/>
        </w:tabs>
        <w:spacing w:after="0" w:line="240" w:lineRule="auto"/>
        <w:ind w:left="1136" w:right="-23" w:hanging="1136"/>
        <w:rPr>
          <w:rFonts w:ascii="Arial" w:eastAsia="Times New Roman" w:hAnsi="Arial" w:cs="Arial"/>
          <w:sz w:val="24"/>
          <w:szCs w:val="24"/>
        </w:rPr>
      </w:pPr>
      <w:r w:rsidRPr="00413482">
        <w:rPr>
          <w:rFonts w:ascii="Arial" w:eastAsia="Times New Roman" w:hAnsi="Arial" w:cs="Arial"/>
          <w:b/>
          <w:bCs/>
          <w:sz w:val="24"/>
          <w:szCs w:val="24"/>
        </w:rPr>
        <w:t>12.01.01</w:t>
      </w:r>
      <w:r w:rsidRPr="00413482">
        <w:rPr>
          <w:rFonts w:ascii="Arial" w:eastAsia="Times New Roman" w:hAnsi="Arial" w:cs="Arial"/>
          <w:sz w:val="24"/>
          <w:szCs w:val="24"/>
        </w:rPr>
        <w:t xml:space="preserve"> </w:t>
      </w:r>
      <w:r w:rsidRPr="00413482">
        <w:rPr>
          <w:rFonts w:ascii="Arial" w:eastAsia="Times New Roman" w:hAnsi="Arial" w:cs="Arial"/>
          <w:sz w:val="24"/>
          <w:szCs w:val="24"/>
        </w:rPr>
        <w:tab/>
      </w:r>
      <w:bookmarkStart w:id="22" w:name="OLE_LINK2"/>
      <w:bookmarkStart w:id="23" w:name="OLE_LINK3"/>
      <w:proofErr w:type="spellStart"/>
      <w:r w:rsidRPr="00413482">
        <w:rPr>
          <w:rFonts w:ascii="Arial" w:eastAsia="Times New Roman" w:hAnsi="Arial" w:cs="Arial"/>
          <w:sz w:val="24"/>
          <w:szCs w:val="24"/>
        </w:rPr>
        <w:t>Τσιμεντοσωλήνες</w:t>
      </w:r>
      <w:proofErr w:type="spellEnd"/>
      <w:r w:rsidRPr="00413482">
        <w:rPr>
          <w:rFonts w:ascii="Arial" w:eastAsia="Times New Roman" w:hAnsi="Arial" w:cs="Arial"/>
          <w:sz w:val="24"/>
          <w:szCs w:val="24"/>
        </w:rPr>
        <w:t xml:space="preserve"> αποχέτευσης κλάσεως αντοχής 120 κατά ΕΛΟΤ ΕΝ 1916</w:t>
      </w:r>
      <w:bookmarkEnd w:id="22"/>
      <w:bookmarkEnd w:id="23"/>
    </w:p>
    <w:p w:rsidR="0090216D" w:rsidRPr="00413482" w:rsidRDefault="0090216D" w:rsidP="0090216D">
      <w:pPr>
        <w:tabs>
          <w:tab w:val="left" w:pos="2552"/>
        </w:tabs>
        <w:spacing w:after="0" w:line="240" w:lineRule="auto"/>
        <w:ind w:firstLine="1134"/>
        <w:rPr>
          <w:rFonts w:ascii="Arial" w:eastAsia="Times New Roman" w:hAnsi="Arial" w:cs="Arial"/>
          <w:b/>
          <w:bCs/>
          <w:sz w:val="24"/>
          <w:szCs w:val="24"/>
        </w:rPr>
      </w:pPr>
    </w:p>
    <w:p w:rsidR="0090216D" w:rsidRPr="00413482" w:rsidRDefault="0090216D" w:rsidP="0090216D">
      <w:pPr>
        <w:tabs>
          <w:tab w:val="left" w:pos="-720"/>
        </w:tabs>
        <w:suppressAutoHyphens/>
        <w:spacing w:after="0" w:line="300" w:lineRule="exact"/>
        <w:ind w:firstLine="2556"/>
        <w:jc w:val="both"/>
        <w:rPr>
          <w:rFonts w:ascii="Arial" w:eastAsia="Times New Roman" w:hAnsi="Arial" w:cs="Arial"/>
          <w:bCs/>
          <w:spacing w:val="-3"/>
          <w:sz w:val="24"/>
          <w:szCs w:val="24"/>
          <w:u w:val="single"/>
        </w:rPr>
      </w:pPr>
      <w:r w:rsidRPr="00413482">
        <w:rPr>
          <w:rFonts w:ascii="Arial" w:eastAsia="Times New Roman" w:hAnsi="Arial" w:cs="Arial"/>
          <w:b/>
          <w:spacing w:val="-3"/>
          <w:sz w:val="24"/>
          <w:szCs w:val="24"/>
        </w:rPr>
        <w:tab/>
      </w:r>
      <w:r w:rsidRPr="00413482">
        <w:rPr>
          <w:rFonts w:ascii="Arial" w:eastAsia="Times New Roman" w:hAnsi="Arial" w:cs="Arial"/>
          <w:bCs/>
          <w:spacing w:val="-3"/>
          <w:sz w:val="24"/>
          <w:szCs w:val="24"/>
        </w:rPr>
        <w:t xml:space="preserve"> </w:t>
      </w:r>
    </w:p>
    <w:p w:rsidR="0090216D" w:rsidRPr="00413482" w:rsidRDefault="0090216D" w:rsidP="0090216D">
      <w:pPr>
        <w:tabs>
          <w:tab w:val="left" w:pos="1701"/>
        </w:tabs>
        <w:spacing w:after="0" w:line="240" w:lineRule="auto"/>
        <w:ind w:left="1701" w:hanging="1701"/>
        <w:jc w:val="both"/>
        <w:rPr>
          <w:rFonts w:ascii="Arial" w:eastAsia="Times New Roman" w:hAnsi="Arial" w:cs="Arial"/>
          <w:sz w:val="24"/>
          <w:szCs w:val="24"/>
        </w:rPr>
      </w:pPr>
    </w:p>
    <w:p w:rsidR="0090216D" w:rsidRPr="00413482" w:rsidRDefault="0090216D" w:rsidP="0090216D">
      <w:pPr>
        <w:tabs>
          <w:tab w:val="left" w:pos="2552"/>
        </w:tabs>
        <w:spacing w:after="0" w:line="240" w:lineRule="auto"/>
        <w:ind w:firstLine="1134"/>
        <w:rPr>
          <w:rFonts w:ascii="Arial" w:eastAsia="Times New Roman" w:hAnsi="Arial" w:cs="Arial"/>
          <w:sz w:val="24"/>
          <w:szCs w:val="24"/>
        </w:rPr>
      </w:pPr>
      <w:r w:rsidRPr="00413482">
        <w:rPr>
          <w:rFonts w:ascii="Arial" w:eastAsia="Times New Roman" w:hAnsi="Arial" w:cs="Arial"/>
          <w:b/>
          <w:bCs/>
          <w:sz w:val="24"/>
          <w:szCs w:val="24"/>
        </w:rPr>
        <w:t>12.01.01.05</w:t>
      </w:r>
      <w:r w:rsidRPr="00413482">
        <w:rPr>
          <w:rFonts w:ascii="Arial" w:eastAsia="Times New Roman" w:hAnsi="Arial" w:cs="Arial"/>
          <w:sz w:val="24"/>
          <w:szCs w:val="24"/>
        </w:rPr>
        <w:t xml:space="preserve"> </w:t>
      </w:r>
      <w:r w:rsidRPr="00413482">
        <w:rPr>
          <w:rFonts w:ascii="Arial" w:eastAsia="Times New Roman" w:hAnsi="Arial" w:cs="Arial"/>
          <w:sz w:val="24"/>
          <w:szCs w:val="24"/>
        </w:rPr>
        <w:tab/>
        <w:t xml:space="preserve">Ονομαστικής διαμέτρου </w:t>
      </w:r>
      <w:r w:rsidRPr="00413482">
        <w:rPr>
          <w:rFonts w:ascii="Arial" w:eastAsia="Times New Roman" w:hAnsi="Arial" w:cs="Arial"/>
          <w:sz w:val="24"/>
          <w:szCs w:val="24"/>
          <w:lang w:val="en-US"/>
        </w:rPr>
        <w:t>D</w:t>
      </w:r>
      <w:r w:rsidRPr="00413482">
        <w:rPr>
          <w:rFonts w:ascii="Arial" w:eastAsia="Times New Roman" w:hAnsi="Arial" w:cs="Arial"/>
          <w:sz w:val="24"/>
          <w:szCs w:val="24"/>
        </w:rPr>
        <w:t xml:space="preserve">600 </w:t>
      </w:r>
      <w:r w:rsidRPr="00413482">
        <w:rPr>
          <w:rFonts w:ascii="Arial" w:eastAsia="Times New Roman" w:hAnsi="Arial" w:cs="Arial"/>
          <w:sz w:val="24"/>
          <w:szCs w:val="24"/>
          <w:lang w:val="en-US"/>
        </w:rPr>
        <w:t>mm</w:t>
      </w:r>
    </w:p>
    <w:p w:rsidR="0090216D" w:rsidRPr="00413482" w:rsidRDefault="0090216D" w:rsidP="0090216D">
      <w:pPr>
        <w:tabs>
          <w:tab w:val="left" w:pos="2552"/>
        </w:tabs>
        <w:spacing w:after="0" w:line="240" w:lineRule="auto"/>
        <w:ind w:left="1134" w:firstLine="1418"/>
        <w:rPr>
          <w:rFonts w:ascii="Arial" w:eastAsia="Times New Roman" w:hAnsi="Arial" w:cs="Arial"/>
          <w:sz w:val="24"/>
          <w:szCs w:val="24"/>
        </w:rPr>
      </w:pPr>
      <w:r w:rsidRPr="00413482">
        <w:rPr>
          <w:rFonts w:ascii="Arial" w:eastAsia="Times New Roman" w:hAnsi="Arial" w:cs="Arial"/>
          <w:sz w:val="24"/>
          <w:szCs w:val="24"/>
        </w:rPr>
        <w:t>Κωδικός αναθεώρησης  ΥΔΡ 6551.5</w:t>
      </w:r>
    </w:p>
    <w:p w:rsidR="0090216D" w:rsidRPr="00413482" w:rsidRDefault="0090216D" w:rsidP="0090216D">
      <w:pPr>
        <w:tabs>
          <w:tab w:val="left" w:pos="-720"/>
        </w:tabs>
        <w:suppressAutoHyphens/>
        <w:spacing w:after="0" w:line="300" w:lineRule="exact"/>
        <w:ind w:firstLine="2556"/>
        <w:jc w:val="both"/>
        <w:rPr>
          <w:rFonts w:ascii="Arial" w:eastAsia="Times New Roman" w:hAnsi="Arial" w:cs="Arial"/>
          <w:spacing w:val="-3"/>
          <w:sz w:val="24"/>
          <w:szCs w:val="24"/>
        </w:rPr>
      </w:pPr>
      <w:r w:rsidRPr="00413482">
        <w:rPr>
          <w:rFonts w:ascii="Arial" w:eastAsia="Times New Roman" w:hAnsi="Arial" w:cs="Arial"/>
          <w:b/>
          <w:spacing w:val="-3"/>
          <w:sz w:val="24"/>
          <w:szCs w:val="24"/>
          <w:u w:val="single"/>
        </w:rPr>
        <w:t>ΕΥΡΩ</w:t>
      </w:r>
      <w:r w:rsidRPr="00413482">
        <w:rPr>
          <w:rFonts w:ascii="Arial" w:eastAsia="Times New Roman" w:hAnsi="Arial" w:cs="Arial"/>
          <w:b/>
          <w:spacing w:val="-3"/>
          <w:sz w:val="24"/>
          <w:szCs w:val="24"/>
        </w:rPr>
        <w:tab/>
      </w:r>
      <w:r w:rsidRPr="00413482">
        <w:rPr>
          <w:rFonts w:ascii="Arial" w:eastAsia="Times New Roman" w:hAnsi="Arial" w:cs="Arial"/>
          <w:spacing w:val="-3"/>
          <w:sz w:val="24"/>
          <w:szCs w:val="24"/>
        </w:rPr>
        <w:t>Ολογράφως:  Εβδομήντα δύο</w:t>
      </w:r>
    </w:p>
    <w:p w:rsidR="00455567" w:rsidRPr="00413482" w:rsidRDefault="0090216D" w:rsidP="0090216D">
      <w:pPr>
        <w:tabs>
          <w:tab w:val="left" w:pos="-720"/>
        </w:tabs>
        <w:suppressAutoHyphens/>
        <w:spacing w:after="0" w:line="300" w:lineRule="exact"/>
        <w:ind w:firstLine="2556"/>
        <w:jc w:val="both"/>
        <w:rPr>
          <w:rFonts w:ascii="Arial" w:eastAsia="Times New Roman" w:hAnsi="Arial" w:cs="Arial"/>
          <w:spacing w:val="-3"/>
          <w:sz w:val="24"/>
          <w:szCs w:val="24"/>
        </w:rPr>
      </w:pPr>
      <w:r w:rsidRPr="00413482">
        <w:rPr>
          <w:rFonts w:ascii="Arial" w:eastAsia="Times New Roman" w:hAnsi="Arial" w:cs="Arial"/>
          <w:spacing w:val="-3"/>
          <w:sz w:val="24"/>
          <w:szCs w:val="24"/>
        </w:rPr>
        <w:tab/>
      </w:r>
      <w:r w:rsidRPr="00413482">
        <w:rPr>
          <w:rFonts w:ascii="Arial" w:eastAsia="Times New Roman" w:hAnsi="Arial" w:cs="Arial"/>
          <w:spacing w:val="-3"/>
          <w:sz w:val="24"/>
          <w:szCs w:val="24"/>
        </w:rPr>
        <w:tab/>
        <w:t xml:space="preserve">Αριθμητικώς:  </w:t>
      </w:r>
      <w:r w:rsidR="00FE1F6F" w:rsidRPr="00413482">
        <w:rPr>
          <w:rFonts w:ascii="Arial" w:eastAsia="Times New Roman" w:hAnsi="Arial" w:cs="Arial"/>
          <w:b/>
          <w:spacing w:val="-3"/>
          <w:sz w:val="24"/>
          <w:szCs w:val="24"/>
        </w:rPr>
        <w:t>72</w:t>
      </w:r>
      <w:r w:rsidR="00FE1F6F" w:rsidRPr="007522E3">
        <w:rPr>
          <w:rFonts w:ascii="Arial" w:eastAsia="Times New Roman" w:hAnsi="Arial" w:cs="Arial"/>
          <w:b/>
          <w:spacing w:val="-3"/>
          <w:sz w:val="24"/>
          <w:szCs w:val="24"/>
        </w:rPr>
        <w:t>,00</w:t>
      </w:r>
    </w:p>
    <w:p w:rsidR="0090216D" w:rsidRPr="00413482" w:rsidRDefault="0090216D" w:rsidP="0090216D">
      <w:pPr>
        <w:tabs>
          <w:tab w:val="left" w:pos="-720"/>
        </w:tabs>
        <w:suppressAutoHyphens/>
        <w:spacing w:after="0" w:line="300" w:lineRule="exact"/>
        <w:ind w:firstLine="2556"/>
        <w:jc w:val="both"/>
        <w:rPr>
          <w:rFonts w:ascii="Arial" w:eastAsia="Times New Roman" w:hAnsi="Arial" w:cs="Arial"/>
          <w:bCs/>
          <w:spacing w:val="-3"/>
          <w:sz w:val="24"/>
          <w:szCs w:val="24"/>
          <w:u w:val="single"/>
        </w:rPr>
      </w:pPr>
      <w:r w:rsidRPr="00413482">
        <w:rPr>
          <w:rFonts w:ascii="Arial" w:eastAsia="Times New Roman" w:hAnsi="Arial" w:cs="Arial"/>
          <w:b/>
          <w:spacing w:val="-3"/>
          <w:sz w:val="24"/>
          <w:szCs w:val="24"/>
        </w:rPr>
        <w:tab/>
      </w:r>
    </w:p>
    <w:p w:rsidR="00455567" w:rsidRPr="00413482" w:rsidRDefault="00455567" w:rsidP="00455567">
      <w:pPr>
        <w:tabs>
          <w:tab w:val="left" w:pos="2552"/>
        </w:tabs>
        <w:ind w:firstLine="1134"/>
        <w:rPr>
          <w:rFonts w:ascii="Arial" w:hAnsi="Arial" w:cs="Arial"/>
          <w:sz w:val="24"/>
          <w:szCs w:val="24"/>
        </w:rPr>
      </w:pPr>
      <w:r w:rsidRPr="00413482">
        <w:rPr>
          <w:rFonts w:ascii="Arial" w:hAnsi="Arial" w:cs="Arial"/>
          <w:b/>
          <w:bCs/>
          <w:sz w:val="24"/>
          <w:szCs w:val="24"/>
        </w:rPr>
        <w:t>12.01.01.06</w:t>
      </w:r>
      <w:r w:rsidRPr="00413482">
        <w:rPr>
          <w:rFonts w:ascii="Arial" w:hAnsi="Arial" w:cs="Arial"/>
          <w:sz w:val="24"/>
          <w:szCs w:val="24"/>
        </w:rPr>
        <w:t xml:space="preserve"> </w:t>
      </w:r>
      <w:r w:rsidRPr="00413482">
        <w:rPr>
          <w:rFonts w:ascii="Arial" w:hAnsi="Arial" w:cs="Arial"/>
          <w:sz w:val="24"/>
          <w:szCs w:val="24"/>
        </w:rPr>
        <w:tab/>
        <w:t xml:space="preserve">Ονομαστικής διαμέτρου </w:t>
      </w:r>
      <w:r w:rsidRPr="00413482">
        <w:rPr>
          <w:rFonts w:ascii="Arial" w:hAnsi="Arial" w:cs="Arial"/>
          <w:sz w:val="24"/>
          <w:szCs w:val="24"/>
          <w:lang w:val="en-US"/>
        </w:rPr>
        <w:t>D</w:t>
      </w:r>
      <w:r w:rsidRPr="00413482">
        <w:rPr>
          <w:rFonts w:ascii="Arial" w:hAnsi="Arial" w:cs="Arial"/>
          <w:sz w:val="24"/>
          <w:szCs w:val="24"/>
        </w:rPr>
        <w:t xml:space="preserve">800 </w:t>
      </w:r>
      <w:r w:rsidRPr="00413482">
        <w:rPr>
          <w:rFonts w:ascii="Arial" w:hAnsi="Arial" w:cs="Arial"/>
          <w:sz w:val="24"/>
          <w:szCs w:val="24"/>
          <w:lang w:val="en-US"/>
        </w:rPr>
        <w:t>mm</w:t>
      </w:r>
    </w:p>
    <w:p w:rsidR="00455567" w:rsidRPr="00413482" w:rsidRDefault="00455567" w:rsidP="00455567">
      <w:pPr>
        <w:tabs>
          <w:tab w:val="left" w:pos="2552"/>
        </w:tabs>
        <w:ind w:left="1134" w:firstLine="1418"/>
        <w:rPr>
          <w:rFonts w:ascii="Arial" w:hAnsi="Arial" w:cs="Arial"/>
          <w:sz w:val="24"/>
          <w:szCs w:val="24"/>
        </w:rPr>
      </w:pPr>
      <w:r w:rsidRPr="00413482">
        <w:rPr>
          <w:rFonts w:ascii="Arial" w:hAnsi="Arial" w:cs="Arial"/>
          <w:sz w:val="24"/>
          <w:szCs w:val="24"/>
        </w:rPr>
        <w:t>Κωδικός αναθεώρησης  ΥΔΡ 6551.6</w:t>
      </w:r>
    </w:p>
    <w:p w:rsidR="00455567" w:rsidRPr="00413482" w:rsidRDefault="00455567" w:rsidP="00455567">
      <w:pPr>
        <w:pStyle w:val="a6"/>
        <w:spacing w:line="300" w:lineRule="exact"/>
        <w:ind w:left="0" w:firstLine="2556"/>
        <w:rPr>
          <w:rFonts w:ascii="Arial" w:hAnsi="Arial" w:cs="Arial"/>
          <w:sz w:val="24"/>
          <w:szCs w:val="24"/>
        </w:rPr>
      </w:pPr>
      <w:r w:rsidRPr="00413482">
        <w:rPr>
          <w:rFonts w:ascii="Arial" w:hAnsi="Arial" w:cs="Arial"/>
          <w:sz w:val="24"/>
          <w:szCs w:val="24"/>
          <w:u w:val="single"/>
        </w:rPr>
        <w:t>ΕΥΡΩ</w:t>
      </w:r>
      <w:r w:rsidRPr="00413482">
        <w:rPr>
          <w:rFonts w:ascii="Arial" w:hAnsi="Arial" w:cs="Arial"/>
          <w:sz w:val="24"/>
          <w:szCs w:val="24"/>
        </w:rPr>
        <w:tab/>
        <w:t xml:space="preserve">Ολογράφως:  </w:t>
      </w:r>
      <w:r w:rsidR="001A53D7" w:rsidRPr="00413482">
        <w:rPr>
          <w:rFonts w:ascii="Arial" w:hAnsi="Arial" w:cs="Arial"/>
          <w:sz w:val="24"/>
          <w:szCs w:val="24"/>
        </w:rPr>
        <w:t>Εκατόν  τρία</w:t>
      </w:r>
    </w:p>
    <w:p w:rsidR="00356AD8" w:rsidRPr="00413482" w:rsidRDefault="00455567" w:rsidP="00455567">
      <w:pPr>
        <w:rPr>
          <w:rFonts w:ascii="Arial" w:hAnsi="Arial" w:cs="Arial"/>
          <w:sz w:val="24"/>
          <w:szCs w:val="24"/>
        </w:rPr>
      </w:pPr>
      <w:r w:rsidRPr="00413482">
        <w:rPr>
          <w:rFonts w:ascii="Arial" w:hAnsi="Arial" w:cs="Arial"/>
          <w:sz w:val="24"/>
          <w:szCs w:val="24"/>
        </w:rPr>
        <w:tab/>
      </w:r>
      <w:r w:rsidRPr="00413482">
        <w:rPr>
          <w:rFonts w:ascii="Arial" w:hAnsi="Arial" w:cs="Arial"/>
          <w:sz w:val="24"/>
          <w:szCs w:val="24"/>
        </w:rPr>
        <w:tab/>
        <w:t xml:space="preserve">                                          Αριθμητικώς:    </w:t>
      </w:r>
      <w:r w:rsidRPr="00413482">
        <w:rPr>
          <w:rFonts w:ascii="Arial" w:hAnsi="Arial" w:cs="Arial"/>
          <w:b/>
          <w:sz w:val="24"/>
          <w:szCs w:val="24"/>
        </w:rPr>
        <w:t>1</w:t>
      </w:r>
      <w:r w:rsidR="001A53D7" w:rsidRPr="00413482">
        <w:rPr>
          <w:rFonts w:ascii="Arial" w:hAnsi="Arial" w:cs="Arial"/>
          <w:b/>
          <w:sz w:val="24"/>
          <w:szCs w:val="24"/>
        </w:rPr>
        <w:t>03</w:t>
      </w:r>
      <w:r w:rsidRPr="007522E3">
        <w:rPr>
          <w:rFonts w:ascii="Arial" w:hAnsi="Arial" w:cs="Arial"/>
          <w:b/>
          <w:sz w:val="24"/>
          <w:szCs w:val="24"/>
        </w:rPr>
        <w:t>,00</w:t>
      </w:r>
    </w:p>
    <w:p w:rsidR="00455567" w:rsidRPr="00413482" w:rsidRDefault="00455567" w:rsidP="00455567">
      <w:pPr>
        <w:rPr>
          <w:rFonts w:ascii="Arial" w:hAnsi="Arial" w:cs="Arial"/>
          <w:sz w:val="24"/>
          <w:szCs w:val="24"/>
        </w:rPr>
      </w:pPr>
    </w:p>
    <w:p w:rsidR="00ED59F6" w:rsidRPr="00413482" w:rsidRDefault="0049136D" w:rsidP="00ED59F6">
      <w:pPr>
        <w:pStyle w:val="a6"/>
        <w:tabs>
          <w:tab w:val="left" w:pos="1701"/>
        </w:tabs>
        <w:ind w:left="1701" w:hanging="1701"/>
        <w:rPr>
          <w:rFonts w:ascii="Arial" w:eastAsia="Calibri" w:hAnsi="Arial" w:cs="Arial"/>
          <w:b/>
          <w:sz w:val="24"/>
          <w:szCs w:val="24"/>
          <w:u w:val="single"/>
        </w:rPr>
      </w:pPr>
      <w:r w:rsidRPr="00413482">
        <w:rPr>
          <w:rFonts w:ascii="Arial" w:eastAsia="Calibri" w:hAnsi="Arial" w:cs="Arial"/>
          <w:sz w:val="24"/>
          <w:szCs w:val="24"/>
        </w:rPr>
        <w:t xml:space="preserve"> </w:t>
      </w:r>
      <w:proofErr w:type="spellStart"/>
      <w:r w:rsidR="00ED59F6" w:rsidRPr="00413482">
        <w:rPr>
          <w:rFonts w:ascii="Arial" w:eastAsia="Calibri" w:hAnsi="Arial" w:cs="Arial"/>
          <w:b/>
          <w:sz w:val="24"/>
          <w:szCs w:val="24"/>
        </w:rPr>
        <w:t>Αρθρο</w:t>
      </w:r>
      <w:proofErr w:type="spellEnd"/>
      <w:r w:rsidR="00ED59F6" w:rsidRPr="00413482">
        <w:rPr>
          <w:rFonts w:ascii="Arial" w:eastAsia="Calibri" w:hAnsi="Arial" w:cs="Arial"/>
          <w:b/>
          <w:sz w:val="24"/>
          <w:szCs w:val="24"/>
        </w:rPr>
        <w:t xml:space="preserve"> 12.13</w:t>
      </w:r>
      <w:r w:rsidR="00ED59F6" w:rsidRPr="00413482">
        <w:rPr>
          <w:rFonts w:ascii="Arial" w:eastAsia="Calibri" w:hAnsi="Arial" w:cs="Arial"/>
          <w:sz w:val="24"/>
          <w:szCs w:val="24"/>
        </w:rPr>
        <w:tab/>
      </w:r>
      <w:r w:rsidR="00ED59F6" w:rsidRPr="00413482">
        <w:rPr>
          <w:rFonts w:ascii="Arial" w:eastAsia="Calibri" w:hAnsi="Arial" w:cs="Arial"/>
          <w:b/>
          <w:sz w:val="24"/>
          <w:szCs w:val="24"/>
          <w:u w:val="single"/>
        </w:rPr>
        <w:t>Αγωγοί υπό πίεση από σωλήνες  PVC-</w:t>
      </w:r>
      <w:r w:rsidR="00ED59F6" w:rsidRPr="00413482">
        <w:rPr>
          <w:rFonts w:ascii="Arial" w:eastAsia="Calibri" w:hAnsi="Arial" w:cs="Arial"/>
          <w:b/>
          <w:sz w:val="24"/>
          <w:szCs w:val="24"/>
          <w:u w:val="single"/>
          <w:lang w:val="en-US"/>
        </w:rPr>
        <w:t>U</w:t>
      </w:r>
      <w:r w:rsidR="00ED59F6" w:rsidRPr="00413482">
        <w:rPr>
          <w:rFonts w:ascii="Arial" w:eastAsia="Calibri" w:hAnsi="Arial" w:cs="Arial"/>
          <w:b/>
          <w:sz w:val="24"/>
          <w:szCs w:val="24"/>
          <w:u w:val="single"/>
        </w:rPr>
        <w:t xml:space="preserve"> </w:t>
      </w:r>
    </w:p>
    <w:p w:rsidR="00ED59F6" w:rsidRPr="00413482" w:rsidRDefault="00ED59F6" w:rsidP="00ED59F6">
      <w:pPr>
        <w:ind w:right="334"/>
        <w:jc w:val="both"/>
        <w:rPr>
          <w:rFonts w:ascii="Arial" w:eastAsia="Calibri" w:hAnsi="Arial" w:cs="Arial"/>
          <w:sz w:val="24"/>
          <w:szCs w:val="24"/>
        </w:rPr>
      </w:pPr>
      <w:r w:rsidRPr="00413482">
        <w:rPr>
          <w:rFonts w:ascii="Arial" w:eastAsia="Calibri" w:hAnsi="Arial" w:cs="Arial"/>
          <w:sz w:val="24"/>
          <w:szCs w:val="24"/>
        </w:rPr>
        <w:t xml:space="preserve">Αγωγοί υπό πίεση με σωλήνες από μη πλαστικοποιημένο </w:t>
      </w:r>
      <w:proofErr w:type="spellStart"/>
      <w:r w:rsidRPr="00413482">
        <w:rPr>
          <w:rFonts w:ascii="Arial" w:eastAsia="Calibri" w:hAnsi="Arial" w:cs="Arial"/>
          <w:sz w:val="24"/>
          <w:szCs w:val="24"/>
        </w:rPr>
        <w:t>πολυβινυλο</w:t>
      </w:r>
      <w:proofErr w:type="spellEnd"/>
      <w:r w:rsidRPr="00413482">
        <w:rPr>
          <w:rFonts w:ascii="Arial" w:eastAsia="Calibri" w:hAnsi="Arial" w:cs="Arial"/>
          <w:sz w:val="24"/>
          <w:szCs w:val="24"/>
        </w:rPr>
        <w:t>-χλωρίδιο (</w:t>
      </w:r>
      <w:r w:rsidRPr="00413482">
        <w:rPr>
          <w:rFonts w:ascii="Arial" w:eastAsia="Calibri" w:hAnsi="Arial" w:cs="Arial"/>
          <w:sz w:val="24"/>
          <w:szCs w:val="24"/>
          <w:lang w:val="en-US"/>
        </w:rPr>
        <w:t>PVC</w:t>
      </w:r>
      <w:r w:rsidRPr="00413482">
        <w:rPr>
          <w:rFonts w:ascii="Arial" w:eastAsia="Calibri" w:hAnsi="Arial" w:cs="Arial"/>
          <w:sz w:val="24"/>
          <w:szCs w:val="24"/>
        </w:rPr>
        <w:t>-</w:t>
      </w:r>
      <w:r w:rsidRPr="00413482">
        <w:rPr>
          <w:rFonts w:ascii="Arial" w:eastAsia="Calibri" w:hAnsi="Arial" w:cs="Arial"/>
          <w:sz w:val="24"/>
          <w:szCs w:val="24"/>
          <w:lang w:val="en-US"/>
        </w:rPr>
        <w:t>U</w:t>
      </w:r>
      <w:r w:rsidRPr="00413482">
        <w:rPr>
          <w:rFonts w:ascii="Arial" w:eastAsia="Calibri" w:hAnsi="Arial" w:cs="Arial"/>
          <w:sz w:val="24"/>
          <w:szCs w:val="24"/>
        </w:rPr>
        <w:t>), συμπαγούς τοιχώματος, κατά ΕΛΟΤ ΕΝ 1452-2, σύμφωνα με την μελέτη και την ΕΤΕΠ 08-06-02-01 "Δίκτυα υπό πίεση από σωλήνες PVC-</w:t>
      </w:r>
      <w:r w:rsidRPr="00413482">
        <w:rPr>
          <w:rFonts w:ascii="Arial" w:eastAsia="Calibri" w:hAnsi="Arial" w:cs="Arial"/>
          <w:sz w:val="24"/>
          <w:szCs w:val="24"/>
          <w:lang w:val="en-US"/>
        </w:rPr>
        <w:t>U</w:t>
      </w:r>
      <w:r w:rsidRPr="00413482">
        <w:rPr>
          <w:rFonts w:ascii="Arial" w:eastAsia="Calibri" w:hAnsi="Arial" w:cs="Arial"/>
          <w:sz w:val="24"/>
          <w:szCs w:val="24"/>
        </w:rPr>
        <w:t>".</w:t>
      </w:r>
    </w:p>
    <w:p w:rsidR="00ED59F6" w:rsidRPr="005C6CB0" w:rsidRDefault="00ED59F6" w:rsidP="00ED59F6">
      <w:pPr>
        <w:pStyle w:val="a6"/>
        <w:tabs>
          <w:tab w:val="left" w:pos="567"/>
          <w:tab w:val="left" w:pos="1134"/>
        </w:tabs>
        <w:ind w:left="567" w:hanging="567"/>
        <w:rPr>
          <w:rFonts w:ascii="Arial" w:eastAsia="Calibri" w:hAnsi="Arial" w:cs="Arial"/>
          <w:b/>
          <w:sz w:val="24"/>
          <w:szCs w:val="24"/>
        </w:rPr>
      </w:pPr>
    </w:p>
    <w:p w:rsidR="00ED59F6" w:rsidRPr="00413482" w:rsidRDefault="00ED59F6" w:rsidP="00ED59F6">
      <w:pPr>
        <w:pStyle w:val="a6"/>
        <w:tabs>
          <w:tab w:val="left" w:pos="567"/>
          <w:tab w:val="left" w:pos="1134"/>
        </w:tabs>
        <w:ind w:left="567" w:hanging="567"/>
        <w:rPr>
          <w:rFonts w:ascii="Arial" w:eastAsia="Calibri" w:hAnsi="Arial" w:cs="Arial"/>
          <w:sz w:val="24"/>
          <w:szCs w:val="24"/>
        </w:rPr>
      </w:pPr>
      <w:r w:rsidRPr="00413482">
        <w:rPr>
          <w:rFonts w:ascii="Arial" w:eastAsia="Calibri" w:hAnsi="Arial" w:cs="Arial"/>
          <w:sz w:val="24"/>
          <w:szCs w:val="24"/>
        </w:rPr>
        <w:t>Στην τιμή μονάδας περιλαμβάνονται:</w:t>
      </w:r>
    </w:p>
    <w:p w:rsidR="00ED59F6" w:rsidRPr="00413482" w:rsidRDefault="00ED59F6" w:rsidP="00ED59F6">
      <w:pPr>
        <w:pStyle w:val="a6"/>
        <w:tabs>
          <w:tab w:val="left" w:pos="567"/>
          <w:tab w:val="left" w:pos="993"/>
        </w:tabs>
        <w:ind w:left="567" w:hanging="567"/>
        <w:rPr>
          <w:rFonts w:ascii="Arial" w:eastAsia="Calibri" w:hAnsi="Arial" w:cs="Arial"/>
          <w:sz w:val="24"/>
          <w:szCs w:val="24"/>
        </w:rPr>
      </w:pPr>
      <w:r w:rsidRPr="00413482">
        <w:rPr>
          <w:rFonts w:ascii="Arial" w:eastAsia="Calibri" w:hAnsi="Arial" w:cs="Arial"/>
          <w:sz w:val="24"/>
          <w:szCs w:val="24"/>
        </w:rPr>
        <w:lastRenderedPageBreak/>
        <w:t>α.</w:t>
      </w:r>
      <w:r w:rsidRPr="00413482">
        <w:rPr>
          <w:rFonts w:ascii="Arial" w:eastAsia="Calibri" w:hAnsi="Arial" w:cs="Arial"/>
          <w:sz w:val="24"/>
          <w:szCs w:val="24"/>
        </w:rPr>
        <w:tab/>
        <w:t xml:space="preserve">Η προμήθεια και μεταφορά επί τόπου του έργου των σωλήνων και όλων των απαιτουμένων ειδικών τεμαχίων από </w:t>
      </w:r>
      <w:r w:rsidRPr="00413482">
        <w:rPr>
          <w:rFonts w:ascii="Arial" w:eastAsia="Calibri" w:hAnsi="Arial" w:cs="Arial"/>
          <w:sz w:val="24"/>
          <w:szCs w:val="24"/>
          <w:lang w:val="en-US"/>
        </w:rPr>
        <w:t>PVC</w:t>
      </w:r>
      <w:r w:rsidRPr="00413482">
        <w:rPr>
          <w:rFonts w:ascii="Arial" w:eastAsia="Calibri" w:hAnsi="Arial" w:cs="Arial"/>
          <w:sz w:val="24"/>
          <w:szCs w:val="24"/>
        </w:rPr>
        <w:t xml:space="preserve"> της αντίστοιχης ονομαστικής πίεσης, σύμφωνα με τα καθοριζόμενα στην μελέτη του έργου (για διάβαση εμποδίων, </w:t>
      </w:r>
      <w:proofErr w:type="spellStart"/>
      <w:r w:rsidRPr="00413482">
        <w:rPr>
          <w:rFonts w:ascii="Arial" w:eastAsia="Calibri" w:hAnsi="Arial" w:cs="Arial"/>
          <w:sz w:val="24"/>
          <w:szCs w:val="24"/>
        </w:rPr>
        <w:t>οριζοντιογραφικές</w:t>
      </w:r>
      <w:proofErr w:type="spellEnd"/>
      <w:r w:rsidRPr="00413482">
        <w:rPr>
          <w:rFonts w:ascii="Arial" w:eastAsia="Calibri" w:hAnsi="Arial" w:cs="Arial"/>
          <w:sz w:val="24"/>
          <w:szCs w:val="24"/>
        </w:rPr>
        <w:t xml:space="preserve"> και </w:t>
      </w:r>
      <w:proofErr w:type="spellStart"/>
      <w:r w:rsidRPr="00413482">
        <w:rPr>
          <w:rFonts w:ascii="Arial" w:eastAsia="Calibri" w:hAnsi="Arial" w:cs="Arial"/>
          <w:sz w:val="24"/>
          <w:szCs w:val="24"/>
        </w:rPr>
        <w:t>μηκοτομικές</w:t>
      </w:r>
      <w:proofErr w:type="spellEnd"/>
      <w:r w:rsidRPr="00413482">
        <w:rPr>
          <w:rFonts w:ascii="Arial" w:eastAsia="Calibri" w:hAnsi="Arial" w:cs="Arial"/>
          <w:sz w:val="24"/>
          <w:szCs w:val="24"/>
        </w:rPr>
        <w:t xml:space="preserve"> αλλαγές της χάραξης κλπ).</w:t>
      </w:r>
    </w:p>
    <w:p w:rsidR="00ED59F6" w:rsidRPr="00413482" w:rsidRDefault="00ED59F6" w:rsidP="00ED59F6">
      <w:pPr>
        <w:pStyle w:val="a6"/>
        <w:tabs>
          <w:tab w:val="left" w:pos="567"/>
          <w:tab w:val="left" w:pos="993"/>
        </w:tabs>
        <w:ind w:left="567" w:hanging="567"/>
        <w:rPr>
          <w:rFonts w:ascii="Arial" w:eastAsia="Calibri" w:hAnsi="Arial" w:cs="Arial"/>
          <w:b/>
          <w:sz w:val="24"/>
          <w:szCs w:val="24"/>
        </w:rPr>
      </w:pPr>
    </w:p>
    <w:p w:rsidR="0064608C" w:rsidRPr="00413482" w:rsidRDefault="0064608C" w:rsidP="0064608C">
      <w:pPr>
        <w:pStyle w:val="a6"/>
        <w:tabs>
          <w:tab w:val="left" w:pos="567"/>
          <w:tab w:val="left" w:pos="993"/>
        </w:tabs>
        <w:ind w:left="567" w:hanging="567"/>
        <w:rPr>
          <w:rFonts w:ascii="Arial" w:eastAsia="Calibri" w:hAnsi="Arial" w:cs="Arial"/>
          <w:sz w:val="24"/>
          <w:szCs w:val="24"/>
        </w:rPr>
      </w:pPr>
      <w:r w:rsidRPr="00413482">
        <w:rPr>
          <w:rFonts w:ascii="Arial" w:eastAsia="Calibri" w:hAnsi="Arial" w:cs="Arial"/>
          <w:sz w:val="24"/>
          <w:szCs w:val="24"/>
        </w:rPr>
        <w:t>β.</w:t>
      </w:r>
      <w:r w:rsidRPr="00413482">
        <w:rPr>
          <w:rFonts w:ascii="Arial" w:eastAsia="Calibri" w:hAnsi="Arial" w:cs="Arial"/>
          <w:sz w:val="24"/>
          <w:szCs w:val="24"/>
        </w:rPr>
        <w:tab/>
        <w:t>Οι πλάγιες μεταφορές στο εργοτάξιο, η προσέγγιση, η εγκατάσταση και σύνδεση του αγωγού και ειδικών τεμαχίων αυτού, καθώς και η δοκιμασία του σύμφωνα με την ΕΤΕΠ 08-06-02-01.</w:t>
      </w:r>
    </w:p>
    <w:p w:rsidR="0064608C" w:rsidRPr="00413482" w:rsidRDefault="0064608C" w:rsidP="0064608C">
      <w:pPr>
        <w:pStyle w:val="a6"/>
        <w:tabs>
          <w:tab w:val="left" w:pos="567"/>
          <w:tab w:val="left" w:pos="993"/>
        </w:tabs>
        <w:ind w:left="567" w:hanging="567"/>
        <w:rPr>
          <w:rFonts w:ascii="Arial" w:eastAsia="Calibri" w:hAnsi="Arial" w:cs="Arial"/>
          <w:sz w:val="24"/>
          <w:szCs w:val="24"/>
        </w:rPr>
      </w:pPr>
    </w:p>
    <w:p w:rsidR="0064608C" w:rsidRPr="00866CC1" w:rsidRDefault="0064608C" w:rsidP="0064608C">
      <w:pPr>
        <w:pStyle w:val="a6"/>
        <w:tabs>
          <w:tab w:val="left" w:pos="567"/>
          <w:tab w:val="left" w:pos="993"/>
        </w:tabs>
        <w:ind w:left="567" w:hanging="567"/>
        <w:rPr>
          <w:rFonts w:ascii="Arial" w:eastAsia="Calibri" w:hAnsi="Arial" w:cs="Arial"/>
          <w:sz w:val="24"/>
          <w:szCs w:val="24"/>
        </w:rPr>
      </w:pPr>
      <w:r w:rsidRPr="00413482">
        <w:rPr>
          <w:rFonts w:ascii="Arial" w:eastAsia="Calibri" w:hAnsi="Arial" w:cs="Arial"/>
          <w:sz w:val="24"/>
          <w:szCs w:val="24"/>
        </w:rPr>
        <w:t xml:space="preserve">πλαστικής ταινίας σήμανσης, του χρώματος που θα καθορίσει η Υπηρεσία, σύμφωνα με την ΕΤΕΠ 08-06-08-01 "Ταινίες σημάνσεως υπογείων δικτύων" </w:t>
      </w:r>
    </w:p>
    <w:p w:rsidR="0064608C" w:rsidRPr="00413482" w:rsidRDefault="0064608C" w:rsidP="0064608C">
      <w:pPr>
        <w:pStyle w:val="a6"/>
        <w:tabs>
          <w:tab w:val="left" w:pos="0"/>
          <w:tab w:val="left" w:pos="993"/>
        </w:tabs>
        <w:ind w:left="0"/>
        <w:rPr>
          <w:rFonts w:ascii="Arial" w:eastAsia="Calibri" w:hAnsi="Arial" w:cs="Arial"/>
          <w:sz w:val="24"/>
          <w:szCs w:val="24"/>
        </w:rPr>
      </w:pPr>
      <w:r w:rsidRPr="00413482">
        <w:rPr>
          <w:rFonts w:ascii="Arial" w:eastAsia="Calibri" w:hAnsi="Arial" w:cs="Arial"/>
          <w:sz w:val="24"/>
          <w:szCs w:val="24"/>
        </w:rPr>
        <w:t>Διευκρινίζεται ότι η δαπάνη σύνδεσης του υπό κατασκευή αγωγού από σωλήνες PVC-</w:t>
      </w:r>
      <w:r w:rsidRPr="00413482">
        <w:rPr>
          <w:rFonts w:ascii="Arial" w:eastAsia="Calibri" w:hAnsi="Arial" w:cs="Arial"/>
          <w:sz w:val="24"/>
          <w:szCs w:val="24"/>
          <w:lang w:val="en-US"/>
        </w:rPr>
        <w:t>U</w:t>
      </w:r>
      <w:r w:rsidRPr="00413482">
        <w:rPr>
          <w:rFonts w:ascii="Arial" w:eastAsia="Calibri" w:hAnsi="Arial" w:cs="Arial"/>
          <w:sz w:val="24"/>
          <w:szCs w:val="24"/>
        </w:rPr>
        <w:t xml:space="preserve"> με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οι </w:t>
      </w:r>
      <w:proofErr w:type="spellStart"/>
      <w:r w:rsidRPr="00413482">
        <w:rPr>
          <w:rFonts w:ascii="Arial" w:eastAsia="Calibri" w:hAnsi="Arial" w:cs="Arial"/>
          <w:sz w:val="24"/>
          <w:szCs w:val="24"/>
        </w:rPr>
        <w:t>αγκυρώσεις</w:t>
      </w:r>
      <w:proofErr w:type="spellEnd"/>
      <w:r w:rsidRPr="00413482">
        <w:rPr>
          <w:rFonts w:ascii="Arial" w:eastAsia="Calibri" w:hAnsi="Arial" w:cs="Arial"/>
          <w:sz w:val="24"/>
          <w:szCs w:val="24"/>
        </w:rPr>
        <w:t xml:space="preserve"> και ο εγκιβωτισμός των σωλήνων με άμμο που πληρώνονται ιδιαιτέρως βάσει των σχετικών άρθρων του παρόντος Τιμολογίου.</w:t>
      </w:r>
    </w:p>
    <w:p w:rsidR="0064608C" w:rsidRPr="00413482" w:rsidRDefault="0064608C" w:rsidP="0064608C">
      <w:pPr>
        <w:pStyle w:val="a6"/>
        <w:tabs>
          <w:tab w:val="left" w:pos="0"/>
          <w:tab w:val="left" w:pos="993"/>
        </w:tabs>
        <w:ind w:left="0"/>
        <w:rPr>
          <w:rFonts w:ascii="Arial" w:eastAsia="Calibri" w:hAnsi="Arial" w:cs="Arial"/>
          <w:sz w:val="24"/>
          <w:szCs w:val="24"/>
        </w:rPr>
      </w:pPr>
    </w:p>
    <w:p w:rsidR="0064608C" w:rsidRPr="00413482" w:rsidRDefault="0064608C" w:rsidP="0064608C">
      <w:pPr>
        <w:pStyle w:val="a6"/>
        <w:tabs>
          <w:tab w:val="left" w:pos="0"/>
          <w:tab w:val="left" w:pos="993"/>
        </w:tabs>
        <w:ind w:left="0"/>
        <w:rPr>
          <w:rFonts w:ascii="Arial" w:hAnsi="Arial" w:cs="Arial"/>
          <w:sz w:val="24"/>
          <w:szCs w:val="24"/>
        </w:rPr>
      </w:pPr>
      <w:r w:rsidRPr="00413482">
        <w:rPr>
          <w:rFonts w:ascii="Arial" w:eastAsia="Calibri" w:hAnsi="Arial" w:cs="Arial"/>
          <w:sz w:val="24"/>
          <w:szCs w:val="24"/>
        </w:rPr>
        <w:t>Τιμή ενός μέτρου (μμ) ωφέλιμου αξονικού μήκους, ανά διάμετρο αγωγού και ανά κατηγορία ονομαστικής πίεσης, πλήρως εγκατεστημένου σύμφωνα με τα παραπάνω, και έτοιμου για την πλήρη και κανονική λειτουργία:</w:t>
      </w:r>
    </w:p>
    <w:p w:rsidR="0049136D" w:rsidRPr="00413482" w:rsidRDefault="0049136D" w:rsidP="0049136D">
      <w:pPr>
        <w:tabs>
          <w:tab w:val="right" w:pos="0"/>
          <w:tab w:val="left" w:pos="2552"/>
        </w:tabs>
        <w:ind w:firstLine="1134"/>
        <w:rPr>
          <w:rFonts w:ascii="Arial" w:eastAsia="Calibri" w:hAnsi="Arial" w:cs="Arial"/>
          <w:sz w:val="24"/>
          <w:szCs w:val="24"/>
        </w:rPr>
      </w:pPr>
      <w:r w:rsidRPr="00413482">
        <w:rPr>
          <w:rFonts w:ascii="Arial" w:eastAsia="Calibri" w:hAnsi="Arial" w:cs="Arial"/>
          <w:b/>
          <w:bCs/>
          <w:sz w:val="24"/>
          <w:szCs w:val="24"/>
        </w:rPr>
        <w:t>12.13.01.04</w:t>
      </w:r>
      <w:r w:rsidRPr="00413482">
        <w:rPr>
          <w:rFonts w:ascii="Arial" w:eastAsia="Calibri" w:hAnsi="Arial" w:cs="Arial"/>
          <w:sz w:val="24"/>
          <w:szCs w:val="24"/>
        </w:rPr>
        <w:t xml:space="preserve"> </w:t>
      </w:r>
      <w:r w:rsidRPr="00413482">
        <w:rPr>
          <w:rFonts w:ascii="Arial" w:eastAsia="Calibri" w:hAnsi="Arial" w:cs="Arial"/>
          <w:sz w:val="24"/>
          <w:szCs w:val="24"/>
        </w:rPr>
        <w:tab/>
        <w:t xml:space="preserve">Ονομαστικής διαμέτρου D </w:t>
      </w:r>
      <w:smartTag w:uri="urn:schemas-microsoft-com:office:smarttags" w:element="metricconverter">
        <w:smartTagPr>
          <w:attr w:name="ProductID" w:val="90 mm"/>
        </w:smartTagPr>
        <w:r w:rsidRPr="00413482">
          <w:rPr>
            <w:rFonts w:ascii="Arial" w:eastAsia="Calibri" w:hAnsi="Arial" w:cs="Arial"/>
            <w:sz w:val="24"/>
            <w:szCs w:val="24"/>
          </w:rPr>
          <w:t>90 mm</w:t>
        </w:r>
      </w:smartTag>
    </w:p>
    <w:p w:rsidR="0049136D" w:rsidRPr="00413482" w:rsidRDefault="0049136D" w:rsidP="0049136D">
      <w:pPr>
        <w:tabs>
          <w:tab w:val="left" w:pos="2552"/>
        </w:tabs>
        <w:ind w:left="1134" w:firstLine="1418"/>
        <w:rPr>
          <w:rFonts w:ascii="Arial" w:eastAsia="Calibri" w:hAnsi="Arial" w:cs="Arial"/>
          <w:sz w:val="24"/>
          <w:szCs w:val="24"/>
        </w:rPr>
      </w:pPr>
      <w:r w:rsidRPr="00413482">
        <w:rPr>
          <w:rFonts w:ascii="Arial" w:eastAsia="Calibri" w:hAnsi="Arial" w:cs="Arial"/>
          <w:sz w:val="24"/>
          <w:szCs w:val="24"/>
        </w:rPr>
        <w:t>Κωδικός αναθεώρησης  ΥΔΡ 6620.1</w:t>
      </w:r>
    </w:p>
    <w:p w:rsidR="0049136D" w:rsidRPr="00413482" w:rsidRDefault="0049136D" w:rsidP="0049136D">
      <w:pPr>
        <w:pStyle w:val="a6"/>
        <w:tabs>
          <w:tab w:val="left" w:pos="2556"/>
        </w:tabs>
        <w:ind w:left="0"/>
        <w:rPr>
          <w:rFonts w:ascii="Arial" w:eastAsia="Calibri" w:hAnsi="Arial" w:cs="Arial"/>
          <w:sz w:val="24"/>
          <w:szCs w:val="24"/>
        </w:rPr>
      </w:pPr>
      <w:r w:rsidRPr="00413482">
        <w:rPr>
          <w:rFonts w:ascii="Arial" w:eastAsia="Calibri" w:hAnsi="Arial" w:cs="Arial"/>
          <w:sz w:val="24"/>
          <w:szCs w:val="24"/>
        </w:rPr>
        <w:tab/>
      </w:r>
      <w:r w:rsidRPr="00413482">
        <w:rPr>
          <w:rFonts w:ascii="Arial" w:eastAsia="Calibri" w:hAnsi="Arial" w:cs="Arial"/>
          <w:sz w:val="24"/>
          <w:szCs w:val="24"/>
          <w:u w:val="single"/>
        </w:rPr>
        <w:t>ΕΥΡΩ</w:t>
      </w:r>
      <w:r w:rsidRPr="00413482">
        <w:rPr>
          <w:rFonts w:ascii="Arial" w:eastAsia="Calibri" w:hAnsi="Arial" w:cs="Arial"/>
          <w:sz w:val="24"/>
          <w:szCs w:val="24"/>
        </w:rPr>
        <w:tab/>
        <w:t xml:space="preserve">Ολογράφως:   </w:t>
      </w:r>
      <w:r w:rsidR="00FE1F6F" w:rsidRPr="00413482">
        <w:rPr>
          <w:rFonts w:ascii="Arial" w:eastAsia="Calibri" w:hAnsi="Arial" w:cs="Arial"/>
          <w:sz w:val="24"/>
          <w:szCs w:val="24"/>
        </w:rPr>
        <w:t>Τρία ευρώ κι ενενήντα λεπτά</w:t>
      </w:r>
    </w:p>
    <w:p w:rsidR="0049136D" w:rsidRDefault="0049136D" w:rsidP="005C6CB0">
      <w:pPr>
        <w:pStyle w:val="a6"/>
        <w:tabs>
          <w:tab w:val="left" w:pos="2556"/>
        </w:tabs>
        <w:ind w:left="0"/>
        <w:rPr>
          <w:rFonts w:ascii="Arial" w:eastAsia="Calibri" w:hAnsi="Arial" w:cs="Arial"/>
          <w:b/>
          <w:sz w:val="24"/>
          <w:szCs w:val="24"/>
          <w:lang w:val="en-US"/>
        </w:rPr>
      </w:pPr>
      <w:r w:rsidRPr="00413482">
        <w:rPr>
          <w:rFonts w:ascii="Arial" w:eastAsia="Calibri" w:hAnsi="Arial" w:cs="Arial"/>
          <w:sz w:val="24"/>
          <w:szCs w:val="24"/>
        </w:rPr>
        <w:tab/>
      </w:r>
      <w:r w:rsidRPr="00413482">
        <w:rPr>
          <w:rFonts w:ascii="Arial" w:eastAsia="Calibri" w:hAnsi="Arial" w:cs="Arial"/>
          <w:sz w:val="24"/>
          <w:szCs w:val="24"/>
        </w:rPr>
        <w:tab/>
      </w:r>
      <w:r w:rsidRPr="00413482">
        <w:rPr>
          <w:rFonts w:ascii="Arial" w:eastAsia="Calibri" w:hAnsi="Arial" w:cs="Arial"/>
          <w:sz w:val="24"/>
          <w:szCs w:val="24"/>
        </w:rPr>
        <w:tab/>
        <w:t xml:space="preserve">Αριθμητικώς:  </w:t>
      </w:r>
      <w:r w:rsidRPr="00413482">
        <w:rPr>
          <w:rFonts w:ascii="Arial" w:eastAsia="Calibri" w:hAnsi="Arial" w:cs="Arial"/>
          <w:sz w:val="24"/>
          <w:szCs w:val="24"/>
        </w:rPr>
        <w:tab/>
      </w:r>
      <w:r w:rsidR="00FE1F6F" w:rsidRPr="00413482">
        <w:rPr>
          <w:rFonts w:ascii="Arial" w:eastAsia="Calibri" w:hAnsi="Arial" w:cs="Arial"/>
          <w:b/>
          <w:sz w:val="24"/>
          <w:szCs w:val="24"/>
        </w:rPr>
        <w:t>3,90</w:t>
      </w:r>
    </w:p>
    <w:p w:rsidR="00866CC1" w:rsidRPr="00866CC1" w:rsidRDefault="00866CC1" w:rsidP="005C6CB0">
      <w:pPr>
        <w:pStyle w:val="a6"/>
        <w:tabs>
          <w:tab w:val="left" w:pos="2556"/>
        </w:tabs>
        <w:ind w:left="0"/>
        <w:rPr>
          <w:rFonts w:ascii="Arial" w:eastAsia="Calibri" w:hAnsi="Arial" w:cs="Arial"/>
          <w:b/>
          <w:bCs/>
          <w:sz w:val="24"/>
          <w:szCs w:val="24"/>
          <w:u w:val="single"/>
          <w:lang w:val="en-US"/>
        </w:rPr>
      </w:pPr>
      <w:bookmarkStart w:id="24" w:name="_GoBack"/>
      <w:bookmarkEnd w:id="24"/>
    </w:p>
    <w:tbl>
      <w:tblPr>
        <w:tblW w:w="9315" w:type="dxa"/>
        <w:tblLayout w:type="fixed"/>
        <w:tblLook w:val="04A0" w:firstRow="1" w:lastRow="0" w:firstColumn="1" w:lastColumn="0" w:noHBand="0" w:noVBand="1"/>
      </w:tblPr>
      <w:tblGrid>
        <w:gridCol w:w="4782"/>
        <w:gridCol w:w="4533"/>
      </w:tblGrid>
      <w:tr w:rsidR="005C6CB0" w:rsidRPr="00A633EF" w:rsidTr="005C6CB0">
        <w:trPr>
          <w:cantSplit/>
        </w:trPr>
        <w:tc>
          <w:tcPr>
            <w:tcW w:w="4782" w:type="dxa"/>
          </w:tcPr>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Αμαλιάδα     20  /   02 /2017</w:t>
            </w: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 xml:space="preserve"> Η  </w:t>
            </w:r>
            <w:proofErr w:type="spellStart"/>
            <w:r w:rsidRPr="00A633EF">
              <w:rPr>
                <w:rFonts w:ascii="Arial" w:eastAsia="Times New Roman" w:hAnsi="Arial" w:cs="Arial"/>
                <w:sz w:val="24"/>
                <w:szCs w:val="24"/>
              </w:rPr>
              <w:t>συντάξασα</w:t>
            </w:r>
            <w:proofErr w:type="spellEnd"/>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 xml:space="preserve">Αντωνία </w:t>
            </w:r>
            <w:proofErr w:type="spellStart"/>
            <w:r w:rsidRPr="00A633EF">
              <w:rPr>
                <w:rFonts w:ascii="Arial" w:eastAsia="Times New Roman" w:hAnsi="Arial" w:cs="Arial"/>
                <w:sz w:val="24"/>
                <w:szCs w:val="24"/>
              </w:rPr>
              <w:t>Σαρακίνη</w:t>
            </w:r>
            <w:proofErr w:type="spellEnd"/>
          </w:p>
          <w:p w:rsidR="005C6CB0" w:rsidRPr="00A633EF" w:rsidRDefault="005C6CB0" w:rsidP="005C6CB0">
            <w:pPr>
              <w:spacing w:after="0" w:line="240" w:lineRule="auto"/>
              <w:jc w:val="center"/>
              <w:rPr>
                <w:rFonts w:ascii="Arial" w:eastAsia="Times New Roman" w:hAnsi="Arial" w:cs="Arial"/>
                <w:sz w:val="24"/>
                <w:szCs w:val="24"/>
              </w:rPr>
            </w:pPr>
            <w:proofErr w:type="spellStart"/>
            <w:r w:rsidRPr="00A633EF">
              <w:rPr>
                <w:rFonts w:ascii="Arial" w:eastAsia="Times New Roman" w:hAnsi="Arial" w:cs="Arial"/>
                <w:sz w:val="24"/>
                <w:szCs w:val="24"/>
              </w:rPr>
              <w:t>Αγρ</w:t>
            </w:r>
            <w:proofErr w:type="spellEnd"/>
            <w:r w:rsidRPr="00A633EF">
              <w:rPr>
                <w:rFonts w:ascii="Arial" w:eastAsia="Times New Roman" w:hAnsi="Arial" w:cs="Arial"/>
                <w:sz w:val="24"/>
                <w:szCs w:val="24"/>
              </w:rPr>
              <w:t>. Τοπογράφος Μηχανικός</w:t>
            </w:r>
          </w:p>
        </w:tc>
        <w:tc>
          <w:tcPr>
            <w:tcW w:w="4533" w:type="dxa"/>
          </w:tcPr>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Αμαλιάδα   20  /  02   /2017</w:t>
            </w: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ΘΕΩΡΗΘΗΚΕ</w:t>
            </w: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Ο Προϊστάμενος Δ/</w:t>
            </w:r>
            <w:proofErr w:type="spellStart"/>
            <w:r w:rsidRPr="00A633EF">
              <w:rPr>
                <w:rFonts w:ascii="Arial" w:eastAsia="Times New Roman" w:hAnsi="Arial" w:cs="Arial"/>
                <w:sz w:val="24"/>
                <w:szCs w:val="24"/>
              </w:rPr>
              <w:t>νσης</w:t>
            </w:r>
            <w:proofErr w:type="spellEnd"/>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Στέφανος Ρουμελιώτης</w:t>
            </w:r>
          </w:p>
          <w:p w:rsidR="005C6CB0" w:rsidRPr="00A633EF" w:rsidRDefault="005C6CB0" w:rsidP="005C6CB0">
            <w:pPr>
              <w:spacing w:after="0" w:line="240" w:lineRule="auto"/>
              <w:jc w:val="center"/>
              <w:rPr>
                <w:rFonts w:ascii="Arial" w:eastAsia="Times New Roman" w:hAnsi="Arial" w:cs="Arial"/>
                <w:sz w:val="24"/>
                <w:szCs w:val="24"/>
              </w:rPr>
            </w:pPr>
            <w:r w:rsidRPr="00A633EF">
              <w:rPr>
                <w:rFonts w:ascii="Arial" w:eastAsia="Times New Roman" w:hAnsi="Arial" w:cs="Arial"/>
                <w:sz w:val="24"/>
                <w:szCs w:val="24"/>
              </w:rPr>
              <w:t>Αρχιτέκτων  Μηχανικός</w:t>
            </w:r>
          </w:p>
          <w:p w:rsidR="005C6CB0" w:rsidRPr="00A633EF" w:rsidRDefault="005C6CB0" w:rsidP="005C6CB0">
            <w:pPr>
              <w:spacing w:after="0" w:line="240" w:lineRule="auto"/>
              <w:jc w:val="center"/>
              <w:rPr>
                <w:rFonts w:ascii="Arial" w:eastAsia="Times New Roman" w:hAnsi="Arial" w:cs="Arial"/>
                <w:sz w:val="24"/>
                <w:szCs w:val="24"/>
              </w:rPr>
            </w:pPr>
          </w:p>
        </w:tc>
      </w:tr>
    </w:tbl>
    <w:p w:rsidR="00356AD8" w:rsidRPr="005C6CB0" w:rsidRDefault="00356AD8" w:rsidP="00413482">
      <w:pPr>
        <w:rPr>
          <w:rFonts w:ascii="Arial" w:hAnsi="Arial" w:cs="Arial"/>
          <w:sz w:val="24"/>
          <w:szCs w:val="24"/>
          <w:lang w:val="en-US"/>
        </w:rPr>
      </w:pPr>
    </w:p>
    <w:sectPr w:rsidR="00356AD8" w:rsidRPr="005C6CB0" w:rsidSect="00A101FA">
      <w:pgSz w:w="11906" w:h="16838"/>
      <w:pgMar w:top="1440" w:right="1558"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2E3" w:rsidRDefault="007522E3" w:rsidP="00384660">
      <w:pPr>
        <w:spacing w:after="0" w:line="240" w:lineRule="auto"/>
      </w:pPr>
      <w:r>
        <w:separator/>
      </w:r>
    </w:p>
  </w:endnote>
  <w:endnote w:type="continuationSeparator" w:id="0">
    <w:p w:rsidR="007522E3" w:rsidRDefault="007522E3" w:rsidP="00384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2E3" w:rsidRDefault="007522E3" w:rsidP="00384660">
      <w:pPr>
        <w:spacing w:after="0" w:line="240" w:lineRule="auto"/>
      </w:pPr>
      <w:r>
        <w:separator/>
      </w:r>
    </w:p>
  </w:footnote>
  <w:footnote w:type="continuationSeparator" w:id="0">
    <w:p w:rsidR="007522E3" w:rsidRDefault="007522E3" w:rsidP="003846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6">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8">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DE64F7C"/>
    <w:multiLevelType w:val="hybridMultilevel"/>
    <w:tmpl w:val="0A723554"/>
    <w:lvl w:ilvl="0" w:tplc="D38C55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1">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2">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1"/>
  </w:num>
  <w:num w:numId="2">
    <w:abstractNumId w:val="2"/>
  </w:num>
  <w:num w:numId="3">
    <w:abstractNumId w:val="3"/>
  </w:num>
  <w:num w:numId="4">
    <w:abstractNumId w:val="6"/>
  </w:num>
  <w:num w:numId="5">
    <w:abstractNumId w:val="5"/>
  </w:num>
  <w:num w:numId="6">
    <w:abstractNumId w:val="7"/>
  </w:num>
  <w:num w:numId="7">
    <w:abstractNumId w:val="12"/>
  </w:num>
  <w:num w:numId="8">
    <w:abstractNumId w:val="8"/>
  </w:num>
  <w:num w:numId="9">
    <w:abstractNumId w:val="13"/>
  </w:num>
  <w:num w:numId="10">
    <w:abstractNumId w:val="4"/>
  </w:num>
  <w:num w:numId="11">
    <w:abstractNumId w:val="10"/>
  </w:num>
  <w:num w:numId="12">
    <w:abstractNumId w:val="9"/>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216D"/>
    <w:rsid w:val="000040FF"/>
    <w:rsid w:val="00027725"/>
    <w:rsid w:val="00027F51"/>
    <w:rsid w:val="00047477"/>
    <w:rsid w:val="00086204"/>
    <w:rsid w:val="000F5E38"/>
    <w:rsid w:val="001117EE"/>
    <w:rsid w:val="00121017"/>
    <w:rsid w:val="001679E8"/>
    <w:rsid w:val="001A53D7"/>
    <w:rsid w:val="001C26C3"/>
    <w:rsid w:val="001E6EE7"/>
    <w:rsid w:val="002045DA"/>
    <w:rsid w:val="00226D7B"/>
    <w:rsid w:val="00266E8B"/>
    <w:rsid w:val="002E21B4"/>
    <w:rsid w:val="00331B32"/>
    <w:rsid w:val="00332B5E"/>
    <w:rsid w:val="00356AD8"/>
    <w:rsid w:val="00360CFB"/>
    <w:rsid w:val="00384660"/>
    <w:rsid w:val="003A195B"/>
    <w:rsid w:val="003E161A"/>
    <w:rsid w:val="00413482"/>
    <w:rsid w:val="00424244"/>
    <w:rsid w:val="00446282"/>
    <w:rsid w:val="00455567"/>
    <w:rsid w:val="00484721"/>
    <w:rsid w:val="0049136D"/>
    <w:rsid w:val="00491F41"/>
    <w:rsid w:val="004B6B09"/>
    <w:rsid w:val="004E511F"/>
    <w:rsid w:val="004E7F31"/>
    <w:rsid w:val="005370EB"/>
    <w:rsid w:val="00560870"/>
    <w:rsid w:val="00595227"/>
    <w:rsid w:val="00595A62"/>
    <w:rsid w:val="005C6CB0"/>
    <w:rsid w:val="00614D57"/>
    <w:rsid w:val="00645540"/>
    <w:rsid w:val="0064608C"/>
    <w:rsid w:val="006652B3"/>
    <w:rsid w:val="006D45E2"/>
    <w:rsid w:val="006E3FE8"/>
    <w:rsid w:val="00742003"/>
    <w:rsid w:val="007522E3"/>
    <w:rsid w:val="007656CE"/>
    <w:rsid w:val="00782CB8"/>
    <w:rsid w:val="007954BD"/>
    <w:rsid w:val="007954D6"/>
    <w:rsid w:val="007A05EB"/>
    <w:rsid w:val="007A55FB"/>
    <w:rsid w:val="007B0595"/>
    <w:rsid w:val="007E2B69"/>
    <w:rsid w:val="0084413D"/>
    <w:rsid w:val="00866CC1"/>
    <w:rsid w:val="008A3735"/>
    <w:rsid w:val="008B7D4A"/>
    <w:rsid w:val="0090216D"/>
    <w:rsid w:val="00934B46"/>
    <w:rsid w:val="00950143"/>
    <w:rsid w:val="00977DBF"/>
    <w:rsid w:val="00980249"/>
    <w:rsid w:val="00981A0E"/>
    <w:rsid w:val="009D3835"/>
    <w:rsid w:val="00A101FA"/>
    <w:rsid w:val="00A141BC"/>
    <w:rsid w:val="00A40DF2"/>
    <w:rsid w:val="00AC49AC"/>
    <w:rsid w:val="00AE45D1"/>
    <w:rsid w:val="00AF2A44"/>
    <w:rsid w:val="00AF7523"/>
    <w:rsid w:val="00B426DA"/>
    <w:rsid w:val="00B55BA4"/>
    <w:rsid w:val="00B745F2"/>
    <w:rsid w:val="00BF1890"/>
    <w:rsid w:val="00C46B62"/>
    <w:rsid w:val="00C636BC"/>
    <w:rsid w:val="00CB1E83"/>
    <w:rsid w:val="00D34641"/>
    <w:rsid w:val="00D37AD3"/>
    <w:rsid w:val="00D4235D"/>
    <w:rsid w:val="00D731C4"/>
    <w:rsid w:val="00D90173"/>
    <w:rsid w:val="00D90429"/>
    <w:rsid w:val="00E075C3"/>
    <w:rsid w:val="00E8377B"/>
    <w:rsid w:val="00EA2EA2"/>
    <w:rsid w:val="00ED4F55"/>
    <w:rsid w:val="00ED59F6"/>
    <w:rsid w:val="00EE38BE"/>
    <w:rsid w:val="00F3764A"/>
    <w:rsid w:val="00F67D35"/>
    <w:rsid w:val="00F80F38"/>
    <w:rsid w:val="00F960B3"/>
    <w:rsid w:val="00FD2326"/>
    <w:rsid w:val="00FE1F6F"/>
    <w:rsid w:val="00FF012C"/>
    <w:rsid w:val="00FF52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FB"/>
  </w:style>
  <w:style w:type="paragraph" w:styleId="1">
    <w:name w:val="heading 1"/>
    <w:basedOn w:val="a"/>
    <w:next w:val="a"/>
    <w:link w:val="1Char"/>
    <w:qFormat/>
    <w:rsid w:val="00331B32"/>
    <w:pPr>
      <w:keepNext/>
      <w:numPr>
        <w:numId w:val="11"/>
      </w:numPr>
      <w:overflowPunct w:val="0"/>
      <w:autoSpaceDE w:val="0"/>
      <w:autoSpaceDN w:val="0"/>
      <w:adjustRightInd w:val="0"/>
      <w:spacing w:after="0" w:line="240" w:lineRule="auto"/>
      <w:textAlignment w:val="baseline"/>
      <w:outlineLvl w:val="0"/>
    </w:pPr>
    <w:rPr>
      <w:rFonts w:ascii="Times New Roman" w:eastAsia="Times New Roman" w:hAnsi="Times New Roman" w:cs="Times New Roman"/>
      <w:b/>
      <w:kern w:val="28"/>
      <w:sz w:val="36"/>
      <w:szCs w:val="20"/>
    </w:rPr>
  </w:style>
  <w:style w:type="paragraph" w:styleId="2">
    <w:name w:val="heading 2"/>
    <w:aliases w:val="h2"/>
    <w:basedOn w:val="a"/>
    <w:next w:val="a"/>
    <w:link w:val="2Char"/>
    <w:qFormat/>
    <w:rsid w:val="00331B32"/>
    <w:pPr>
      <w:keepNext/>
      <w:numPr>
        <w:ilvl w:val="1"/>
        <w:numId w:val="11"/>
      </w:numPr>
      <w:overflowPunct w:val="0"/>
      <w:autoSpaceDE w:val="0"/>
      <w:autoSpaceDN w:val="0"/>
      <w:adjustRightInd w:val="0"/>
      <w:spacing w:after="0" w:line="240" w:lineRule="auto"/>
      <w:textAlignment w:val="baseline"/>
      <w:outlineLvl w:val="1"/>
    </w:pPr>
    <w:rPr>
      <w:rFonts w:ascii="Times New Roman" w:eastAsia="Times New Roman" w:hAnsi="Times New Roman" w:cs="Times New Roman"/>
      <w:szCs w:val="20"/>
      <w:u w:val="single"/>
    </w:rPr>
  </w:style>
  <w:style w:type="paragraph" w:styleId="3">
    <w:name w:val="heading 3"/>
    <w:basedOn w:val="a"/>
    <w:next w:val="a"/>
    <w:link w:val="3Char"/>
    <w:qFormat/>
    <w:rsid w:val="00331B32"/>
    <w:pPr>
      <w:keepNext/>
      <w:numPr>
        <w:ilvl w:val="2"/>
        <w:numId w:val="11"/>
      </w:numPr>
      <w:overflowPunct w:val="0"/>
      <w:autoSpaceDE w:val="0"/>
      <w:autoSpaceDN w:val="0"/>
      <w:adjustRightInd w:val="0"/>
      <w:spacing w:after="0" w:line="240" w:lineRule="auto"/>
      <w:textAlignment w:val="baseline"/>
      <w:outlineLvl w:val="2"/>
    </w:pPr>
    <w:rPr>
      <w:rFonts w:ascii="Arial" w:eastAsia="Times New Roman" w:hAnsi="Arial" w:cs="Times New Roman"/>
      <w:b/>
      <w:spacing w:val="5"/>
      <w:sz w:val="24"/>
      <w:szCs w:val="20"/>
      <w:u w:val="single"/>
    </w:rPr>
  </w:style>
  <w:style w:type="paragraph" w:styleId="4">
    <w:name w:val="heading 4"/>
    <w:aliases w:val="General 4"/>
    <w:basedOn w:val="a"/>
    <w:next w:val="a"/>
    <w:link w:val="4Char"/>
    <w:qFormat/>
    <w:rsid w:val="00331B32"/>
    <w:pPr>
      <w:keepNext/>
      <w:numPr>
        <w:ilvl w:val="3"/>
        <w:numId w:val="1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rPr>
  </w:style>
  <w:style w:type="paragraph" w:styleId="5">
    <w:name w:val="heading 5"/>
    <w:basedOn w:val="a"/>
    <w:next w:val="a"/>
    <w:link w:val="5Char"/>
    <w:qFormat/>
    <w:rsid w:val="00331B32"/>
    <w:pPr>
      <w:numPr>
        <w:ilvl w:val="4"/>
        <w:numId w:val="11"/>
      </w:numPr>
      <w:overflowPunct w:val="0"/>
      <w:autoSpaceDE w:val="0"/>
      <w:autoSpaceDN w:val="0"/>
      <w:adjustRightInd w:val="0"/>
      <w:spacing w:before="240" w:after="60" w:line="240" w:lineRule="auto"/>
      <w:textAlignment w:val="baseline"/>
      <w:outlineLvl w:val="4"/>
    </w:pPr>
    <w:rPr>
      <w:rFonts w:ascii="Arial" w:eastAsia="Times New Roman" w:hAnsi="Arial" w:cs="Times New Roman"/>
      <w:b/>
      <w:bCs/>
      <w:i/>
      <w:iCs/>
      <w:sz w:val="26"/>
      <w:szCs w:val="26"/>
    </w:rPr>
  </w:style>
  <w:style w:type="paragraph" w:styleId="6">
    <w:name w:val="heading 6"/>
    <w:basedOn w:val="a"/>
    <w:next w:val="a"/>
    <w:link w:val="6Char"/>
    <w:qFormat/>
    <w:rsid w:val="00331B32"/>
    <w:pPr>
      <w:numPr>
        <w:ilvl w:val="5"/>
        <w:numId w:val="1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rPr>
  </w:style>
  <w:style w:type="paragraph" w:styleId="7">
    <w:name w:val="heading 7"/>
    <w:basedOn w:val="a"/>
    <w:next w:val="a"/>
    <w:link w:val="7Char"/>
    <w:qFormat/>
    <w:rsid w:val="00331B32"/>
    <w:pPr>
      <w:numPr>
        <w:ilvl w:val="6"/>
        <w:numId w:val="1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rPr>
  </w:style>
  <w:style w:type="paragraph" w:styleId="8">
    <w:name w:val="heading 8"/>
    <w:basedOn w:val="a"/>
    <w:next w:val="a"/>
    <w:link w:val="8Char"/>
    <w:qFormat/>
    <w:rsid w:val="00331B32"/>
    <w:pPr>
      <w:numPr>
        <w:ilvl w:val="7"/>
        <w:numId w:val="1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rPr>
  </w:style>
  <w:style w:type="paragraph" w:styleId="9">
    <w:name w:val="heading 9"/>
    <w:basedOn w:val="a"/>
    <w:next w:val="a"/>
    <w:link w:val="9Char"/>
    <w:qFormat/>
    <w:rsid w:val="00331B32"/>
    <w:pPr>
      <w:numPr>
        <w:ilvl w:val="8"/>
        <w:numId w:val="11"/>
      </w:numPr>
      <w:overflowPunct w:val="0"/>
      <w:autoSpaceDE w:val="0"/>
      <w:autoSpaceDN w:val="0"/>
      <w:adjustRightInd w:val="0"/>
      <w:spacing w:before="240" w:after="60" w:line="240" w:lineRule="auto"/>
      <w:textAlignment w:val="baseline"/>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31B32"/>
    <w:rPr>
      <w:rFonts w:ascii="Times New Roman" w:eastAsia="Times New Roman" w:hAnsi="Times New Roman" w:cs="Times New Roman"/>
      <w:b/>
      <w:kern w:val="28"/>
      <w:sz w:val="36"/>
      <w:szCs w:val="20"/>
    </w:rPr>
  </w:style>
  <w:style w:type="character" w:customStyle="1" w:styleId="2Char">
    <w:name w:val="Επικεφαλίδα 2 Char"/>
    <w:aliases w:val="h2 Char"/>
    <w:basedOn w:val="a0"/>
    <w:link w:val="2"/>
    <w:rsid w:val="00331B32"/>
    <w:rPr>
      <w:rFonts w:ascii="Times New Roman" w:eastAsia="Times New Roman" w:hAnsi="Times New Roman" w:cs="Times New Roman"/>
      <w:szCs w:val="20"/>
      <w:u w:val="single"/>
    </w:rPr>
  </w:style>
  <w:style w:type="character" w:customStyle="1" w:styleId="3Char">
    <w:name w:val="Επικεφαλίδα 3 Char"/>
    <w:basedOn w:val="a0"/>
    <w:link w:val="3"/>
    <w:rsid w:val="00331B32"/>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rsid w:val="00331B32"/>
    <w:rPr>
      <w:rFonts w:ascii="Times New Roman" w:eastAsia="Times New Roman" w:hAnsi="Times New Roman" w:cs="Times New Roman"/>
      <w:b/>
      <w:bCs/>
      <w:sz w:val="28"/>
      <w:szCs w:val="28"/>
    </w:rPr>
  </w:style>
  <w:style w:type="character" w:customStyle="1" w:styleId="5Char">
    <w:name w:val="Επικεφαλίδα 5 Char"/>
    <w:basedOn w:val="a0"/>
    <w:link w:val="5"/>
    <w:rsid w:val="00331B32"/>
    <w:rPr>
      <w:rFonts w:ascii="Arial" w:eastAsia="Times New Roman" w:hAnsi="Arial" w:cs="Times New Roman"/>
      <w:b/>
      <w:bCs/>
      <w:i/>
      <w:iCs/>
      <w:sz w:val="26"/>
      <w:szCs w:val="26"/>
    </w:rPr>
  </w:style>
  <w:style w:type="character" w:customStyle="1" w:styleId="6Char">
    <w:name w:val="Επικεφαλίδα 6 Char"/>
    <w:basedOn w:val="a0"/>
    <w:link w:val="6"/>
    <w:rsid w:val="00331B32"/>
    <w:rPr>
      <w:rFonts w:ascii="Times New Roman" w:eastAsia="Times New Roman" w:hAnsi="Times New Roman" w:cs="Times New Roman"/>
      <w:b/>
      <w:bCs/>
    </w:rPr>
  </w:style>
  <w:style w:type="character" w:customStyle="1" w:styleId="7Char">
    <w:name w:val="Επικεφαλίδα 7 Char"/>
    <w:basedOn w:val="a0"/>
    <w:link w:val="7"/>
    <w:rsid w:val="00331B32"/>
    <w:rPr>
      <w:rFonts w:ascii="Times New Roman" w:eastAsia="Times New Roman" w:hAnsi="Times New Roman" w:cs="Times New Roman"/>
      <w:sz w:val="24"/>
      <w:szCs w:val="24"/>
    </w:rPr>
  </w:style>
  <w:style w:type="character" w:customStyle="1" w:styleId="8Char">
    <w:name w:val="Επικεφαλίδα 8 Char"/>
    <w:basedOn w:val="a0"/>
    <w:link w:val="8"/>
    <w:rsid w:val="00331B32"/>
    <w:rPr>
      <w:rFonts w:ascii="Times New Roman" w:eastAsia="Times New Roman" w:hAnsi="Times New Roman" w:cs="Times New Roman"/>
      <w:i/>
      <w:iCs/>
      <w:sz w:val="24"/>
      <w:szCs w:val="24"/>
    </w:rPr>
  </w:style>
  <w:style w:type="character" w:customStyle="1" w:styleId="9Char">
    <w:name w:val="Επικεφαλίδα 9 Char"/>
    <w:basedOn w:val="a0"/>
    <w:link w:val="9"/>
    <w:rsid w:val="00331B32"/>
    <w:rPr>
      <w:rFonts w:ascii="Arial" w:eastAsia="Times New Roman" w:hAnsi="Arial" w:cs="Arial"/>
    </w:rPr>
  </w:style>
  <w:style w:type="paragraph" w:customStyle="1" w:styleId="10">
    <w:name w:val="Σώμα κειμένου1"/>
    <w:basedOn w:val="a"/>
    <w:rsid w:val="00331B32"/>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rPr>
  </w:style>
  <w:style w:type="paragraph" w:customStyle="1" w:styleId="draxmes">
    <w:name w:val="draxmes"/>
    <w:basedOn w:val="a"/>
    <w:rsid w:val="00331B32"/>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rPr>
  </w:style>
  <w:style w:type="paragraph" w:customStyle="1" w:styleId="ANATH">
    <w:name w:val="ANATH"/>
    <w:basedOn w:val="a"/>
    <w:rsid w:val="00331B32"/>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rPr>
  </w:style>
  <w:style w:type="paragraph" w:customStyle="1" w:styleId="20">
    <w:name w:val="Σώμα κειμένου2"/>
    <w:basedOn w:val="a"/>
    <w:rsid w:val="00331B32"/>
    <w:pPr>
      <w:suppressAutoHyphens/>
      <w:overflowPunct w:val="0"/>
      <w:autoSpaceDE w:val="0"/>
      <w:autoSpaceDN w:val="0"/>
      <w:adjustRightInd w:val="0"/>
      <w:spacing w:after="0" w:line="240" w:lineRule="auto"/>
      <w:ind w:left="284" w:firstLine="851"/>
      <w:jc w:val="both"/>
    </w:pPr>
    <w:rPr>
      <w:rFonts w:ascii="Times New Roman" w:eastAsia="Times New Roman" w:hAnsi="Times New Roman" w:cs="Times New Roman"/>
      <w:spacing w:val="-3"/>
      <w:szCs w:val="20"/>
    </w:rPr>
  </w:style>
  <w:style w:type="paragraph" w:styleId="a3">
    <w:name w:val="header"/>
    <w:basedOn w:val="a"/>
    <w:link w:val="Char"/>
    <w:uiPriority w:val="99"/>
    <w:semiHidden/>
    <w:unhideWhenUsed/>
    <w:rsid w:val="00384660"/>
    <w:pPr>
      <w:tabs>
        <w:tab w:val="center" w:pos="4153"/>
        <w:tab w:val="right" w:pos="8306"/>
      </w:tabs>
      <w:spacing w:after="0" w:line="240" w:lineRule="auto"/>
    </w:pPr>
  </w:style>
  <w:style w:type="character" w:customStyle="1" w:styleId="Char">
    <w:name w:val="Κεφαλίδα Char"/>
    <w:basedOn w:val="a0"/>
    <w:link w:val="a3"/>
    <w:uiPriority w:val="99"/>
    <w:semiHidden/>
    <w:rsid w:val="00384660"/>
  </w:style>
  <w:style w:type="paragraph" w:styleId="a4">
    <w:name w:val="footer"/>
    <w:basedOn w:val="a"/>
    <w:link w:val="Char0"/>
    <w:uiPriority w:val="99"/>
    <w:semiHidden/>
    <w:unhideWhenUsed/>
    <w:rsid w:val="00384660"/>
    <w:pPr>
      <w:tabs>
        <w:tab w:val="center" w:pos="4153"/>
        <w:tab w:val="right" w:pos="8306"/>
      </w:tabs>
      <w:spacing w:after="0" w:line="240" w:lineRule="auto"/>
    </w:pPr>
  </w:style>
  <w:style w:type="character" w:customStyle="1" w:styleId="Char0">
    <w:name w:val="Υποσέλιδο Char"/>
    <w:basedOn w:val="a0"/>
    <w:link w:val="a4"/>
    <w:uiPriority w:val="99"/>
    <w:semiHidden/>
    <w:rsid w:val="00384660"/>
  </w:style>
  <w:style w:type="paragraph" w:styleId="a5">
    <w:name w:val="Body Text"/>
    <w:basedOn w:val="a"/>
    <w:link w:val="Char1"/>
    <w:rsid w:val="00384660"/>
    <w:pPr>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color w:val="000000"/>
      <w:szCs w:val="20"/>
    </w:rPr>
  </w:style>
  <w:style w:type="character" w:customStyle="1" w:styleId="Char1">
    <w:name w:val="Σώμα κειμένου Char"/>
    <w:basedOn w:val="a0"/>
    <w:link w:val="a5"/>
    <w:rsid w:val="00384660"/>
    <w:rPr>
      <w:rFonts w:ascii="Times New Roman" w:eastAsia="Times New Roman" w:hAnsi="Times New Roman" w:cs="Times New Roman"/>
      <w:color w:val="000000"/>
      <w:szCs w:val="20"/>
    </w:rPr>
  </w:style>
  <w:style w:type="paragraph" w:customStyle="1" w:styleId="anath0">
    <w:name w:val="anath"/>
    <w:basedOn w:val="a"/>
    <w:rsid w:val="00384660"/>
    <w:pPr>
      <w:overflowPunct w:val="0"/>
      <w:autoSpaceDE w:val="0"/>
      <w:autoSpaceDN w:val="0"/>
      <w:adjustRightInd w:val="0"/>
      <w:spacing w:after="0" w:line="240" w:lineRule="auto"/>
      <w:ind w:left="284"/>
      <w:textAlignment w:val="baseline"/>
    </w:pPr>
    <w:rPr>
      <w:rFonts w:ascii="Times New Roman" w:eastAsia="Times New Roman" w:hAnsi="Times New Roman" w:cs="Times New Roman"/>
      <w:color w:val="000000"/>
      <w:szCs w:val="20"/>
      <w:u w:val="single"/>
    </w:rPr>
  </w:style>
  <w:style w:type="paragraph" w:styleId="a6">
    <w:name w:val="Body Text Indent"/>
    <w:basedOn w:val="a"/>
    <w:link w:val="Char2"/>
    <w:uiPriority w:val="99"/>
    <w:unhideWhenUsed/>
    <w:rsid w:val="0049136D"/>
    <w:pPr>
      <w:spacing w:after="120"/>
      <w:ind w:left="283"/>
    </w:pPr>
  </w:style>
  <w:style w:type="character" w:customStyle="1" w:styleId="Char2">
    <w:name w:val="Σώμα κείμενου με εσοχή Char"/>
    <w:basedOn w:val="a0"/>
    <w:link w:val="a6"/>
    <w:uiPriority w:val="99"/>
    <w:rsid w:val="0049136D"/>
  </w:style>
  <w:style w:type="paragraph" w:styleId="a7">
    <w:name w:val="Document Map"/>
    <w:basedOn w:val="a"/>
    <w:link w:val="Char3"/>
    <w:uiPriority w:val="99"/>
    <w:semiHidden/>
    <w:unhideWhenUsed/>
    <w:rsid w:val="00D90429"/>
    <w:pPr>
      <w:spacing w:after="0" w:line="240" w:lineRule="auto"/>
    </w:pPr>
    <w:rPr>
      <w:rFonts w:ascii="Tahoma" w:hAnsi="Tahoma" w:cs="Tahoma"/>
      <w:sz w:val="16"/>
      <w:szCs w:val="16"/>
    </w:rPr>
  </w:style>
  <w:style w:type="character" w:customStyle="1" w:styleId="Char3">
    <w:name w:val="Χάρτης εγγράφου Char"/>
    <w:basedOn w:val="a0"/>
    <w:link w:val="a7"/>
    <w:uiPriority w:val="99"/>
    <w:semiHidden/>
    <w:rsid w:val="00D90429"/>
    <w:rPr>
      <w:rFonts w:ascii="Tahoma" w:hAnsi="Tahoma" w:cs="Tahoma"/>
      <w:sz w:val="16"/>
      <w:szCs w:val="16"/>
    </w:rPr>
  </w:style>
  <w:style w:type="paragraph" w:styleId="a8">
    <w:name w:val="Balloon Text"/>
    <w:basedOn w:val="a"/>
    <w:link w:val="Char4"/>
    <w:uiPriority w:val="99"/>
    <w:semiHidden/>
    <w:unhideWhenUsed/>
    <w:rsid w:val="00977DBF"/>
    <w:pPr>
      <w:spacing w:after="0" w:line="240" w:lineRule="auto"/>
    </w:pPr>
    <w:rPr>
      <w:rFonts w:ascii="Tahoma" w:hAnsi="Tahoma" w:cs="Tahoma"/>
      <w:sz w:val="16"/>
      <w:szCs w:val="16"/>
    </w:rPr>
  </w:style>
  <w:style w:type="character" w:customStyle="1" w:styleId="Char4">
    <w:name w:val="Κείμενο πλαισίου Char"/>
    <w:basedOn w:val="a0"/>
    <w:link w:val="a8"/>
    <w:uiPriority w:val="99"/>
    <w:semiHidden/>
    <w:rsid w:val="00977D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00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34708-CE44-4858-8379-56AF3249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7827</Words>
  <Characters>42270</Characters>
  <Application>Microsoft Office Word</Application>
  <DocSecurity>0</DocSecurity>
  <Lines>352</Lines>
  <Paragraphs>99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M.Pipila</dc:creator>
  <cp:lastModifiedBy>M.Pipila</cp:lastModifiedBy>
  <cp:revision>33</cp:revision>
  <cp:lastPrinted>2016-05-10T11:18:00Z</cp:lastPrinted>
  <dcterms:created xsi:type="dcterms:W3CDTF">2014-10-13T08:03:00Z</dcterms:created>
  <dcterms:modified xsi:type="dcterms:W3CDTF">2017-03-21T13:13:00Z</dcterms:modified>
</cp:coreProperties>
</file>